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D39" w:rsidRDefault="00E84300" w:rsidP="00F34189">
      <w:pPr>
        <w:pStyle w:val="Nadpis1"/>
        <w:spacing w:line="480" w:lineRule="auto"/>
        <w:jc w:val="center"/>
        <w:rPr>
          <w:sz w:val="28"/>
          <w:szCs w:val="28"/>
        </w:rPr>
      </w:pPr>
      <w:bookmarkStart w:id="0" w:name="_GoBack"/>
      <w:bookmarkEnd w:id="0"/>
      <w:r w:rsidRPr="00F34189">
        <w:rPr>
          <w:sz w:val="28"/>
          <w:szCs w:val="28"/>
        </w:rPr>
        <w:t xml:space="preserve">Rámcová smlouva </w:t>
      </w:r>
    </w:p>
    <w:p w:rsidR="003D558E" w:rsidRPr="00E475E7" w:rsidRDefault="00E84300" w:rsidP="00E475E7">
      <w:pPr>
        <w:pStyle w:val="Nadpis1"/>
        <w:spacing w:line="480" w:lineRule="auto"/>
        <w:jc w:val="center"/>
        <w:rPr>
          <w:sz w:val="28"/>
          <w:szCs w:val="28"/>
        </w:rPr>
      </w:pPr>
      <w:r w:rsidRPr="00F34189">
        <w:rPr>
          <w:sz w:val="28"/>
          <w:szCs w:val="28"/>
        </w:rPr>
        <w:t xml:space="preserve">o poskytování </w:t>
      </w:r>
      <w:r w:rsidR="00F34189" w:rsidRPr="00F34189">
        <w:rPr>
          <w:sz w:val="28"/>
          <w:szCs w:val="28"/>
        </w:rPr>
        <w:t xml:space="preserve">mobilních </w:t>
      </w:r>
      <w:r w:rsidRPr="00F34189">
        <w:rPr>
          <w:sz w:val="28"/>
          <w:szCs w:val="28"/>
        </w:rPr>
        <w:t xml:space="preserve">telekomunikačních služeb </w:t>
      </w:r>
      <w:r w:rsidR="00405D54">
        <w:rPr>
          <w:sz w:val="28"/>
          <w:szCs w:val="28"/>
        </w:rPr>
        <w:t>pro resort MPSV</w:t>
      </w:r>
    </w:p>
    <w:tbl>
      <w:tblPr>
        <w:tblpPr w:leftFromText="141" w:rightFromText="141" w:vertAnchor="text" w:horzAnchor="margin" w:tblpY="501"/>
        <w:tblW w:w="0" w:type="auto"/>
        <w:tblLook w:val="01E0" w:firstRow="1" w:lastRow="1" w:firstColumn="1" w:lastColumn="1" w:noHBand="0" w:noVBand="0"/>
      </w:tblPr>
      <w:tblGrid>
        <w:gridCol w:w="3528"/>
        <w:gridCol w:w="5684"/>
      </w:tblGrid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684" w:type="dxa"/>
            <w:hideMark/>
          </w:tcPr>
          <w:p w:rsidR="00E84300" w:rsidRPr="00F34189" w:rsidRDefault="003D558E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Na Poříčním právu 376/1, 128 00 Praha 2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684" w:type="dxa"/>
            <w:hideMark/>
          </w:tcPr>
          <w:p w:rsidR="00E84300" w:rsidRPr="00F34189" w:rsidRDefault="00861342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861342">
              <w:rPr>
                <w:rFonts w:ascii="Arial" w:hAnsi="Arial" w:cs="Arial"/>
                <w:szCs w:val="20"/>
              </w:rPr>
              <w:t xml:space="preserve">00551023 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zastoupen</w:t>
            </w:r>
            <w:r w:rsidR="003D558E" w:rsidRPr="00F34189">
              <w:rPr>
                <w:rFonts w:ascii="Arial" w:hAnsi="Arial" w:cs="Arial"/>
                <w:szCs w:val="20"/>
              </w:rPr>
              <w:t>a</w:t>
            </w:r>
            <w:r w:rsidRPr="00F34189">
              <w:rPr>
                <w:rFonts w:ascii="Arial" w:hAnsi="Arial" w:cs="Arial"/>
                <w:szCs w:val="20"/>
              </w:rPr>
              <w:t xml:space="preserve">:   </w:t>
            </w:r>
            <w:r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684" w:type="dxa"/>
            <w:hideMark/>
          </w:tcPr>
          <w:p w:rsidR="00E84300" w:rsidRPr="00F34189" w:rsidRDefault="003D558E" w:rsidP="00861342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Robinem Povšíkem, náměstkem </w:t>
            </w:r>
            <w:r w:rsidR="00F34189" w:rsidRPr="00F34189">
              <w:rPr>
                <w:rFonts w:ascii="Arial" w:hAnsi="Arial" w:cs="Arial"/>
                <w:szCs w:val="20"/>
              </w:rPr>
              <w:t xml:space="preserve">pro řízení </w:t>
            </w:r>
            <w:r w:rsidR="00861342">
              <w:rPr>
                <w:rFonts w:ascii="Arial" w:hAnsi="Arial" w:cs="Arial"/>
                <w:szCs w:val="20"/>
              </w:rPr>
              <w:t xml:space="preserve">sekce řízení </w:t>
            </w:r>
            <w:r w:rsidR="00F34189">
              <w:rPr>
                <w:rFonts w:ascii="Arial" w:hAnsi="Arial" w:cs="Arial"/>
                <w:szCs w:val="20"/>
              </w:rPr>
              <w:t xml:space="preserve">úřadu 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684" w:type="dxa"/>
            <w:hideMark/>
          </w:tcPr>
          <w:p w:rsid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Česká národní banka, a.s.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ú.: </w:t>
            </w:r>
            <w:r w:rsidR="00F34189" w:rsidRPr="00F34189">
              <w:rPr>
                <w:rFonts w:ascii="Arial" w:hAnsi="Arial" w:cs="Arial"/>
                <w:szCs w:val="20"/>
              </w:rPr>
              <w:t>2229001/0710</w:t>
            </w:r>
          </w:p>
        </w:tc>
      </w:tr>
    </w:tbl>
    <w:p w:rsidR="00E84300" w:rsidRPr="00F34189" w:rsidRDefault="003D558E" w:rsidP="00F34189">
      <w:pPr>
        <w:spacing w:line="280" w:lineRule="atLeast"/>
        <w:rPr>
          <w:rFonts w:ascii="Arial" w:hAnsi="Arial" w:cs="Arial"/>
          <w:b/>
          <w:szCs w:val="20"/>
        </w:rPr>
      </w:pPr>
      <w:r w:rsidRPr="00F34189">
        <w:rPr>
          <w:rFonts w:ascii="Arial" w:hAnsi="Arial" w:cs="Arial"/>
          <w:b/>
          <w:szCs w:val="20"/>
        </w:rPr>
        <w:t xml:space="preserve">Česká republika – Ministerstvo práce a sociálních věcí </w:t>
      </w:r>
    </w:p>
    <w:p w:rsidR="00E84300" w:rsidRPr="00F34189" w:rsidRDefault="00E163A1" w:rsidP="00F34189">
      <w:p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(dále jako</w:t>
      </w:r>
      <w:r w:rsidR="00E84300" w:rsidRPr="00F34189">
        <w:rPr>
          <w:rFonts w:ascii="Arial" w:hAnsi="Arial" w:cs="Arial"/>
          <w:szCs w:val="20"/>
        </w:rPr>
        <w:t xml:space="preserve"> „</w:t>
      </w:r>
      <w:r w:rsidR="00E84300" w:rsidRPr="00F34189">
        <w:rPr>
          <w:rFonts w:ascii="Arial" w:hAnsi="Arial" w:cs="Arial"/>
          <w:b/>
          <w:szCs w:val="20"/>
        </w:rPr>
        <w:t>Objednatel</w:t>
      </w:r>
      <w:r w:rsidR="00F34189" w:rsidRPr="00F34189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a</w:t>
      </w:r>
    </w:p>
    <w:tbl>
      <w:tblPr>
        <w:tblpPr w:leftFromText="141" w:rightFromText="141" w:vertAnchor="text" w:horzAnchor="margin" w:tblpY="501"/>
        <w:tblW w:w="9288" w:type="dxa"/>
        <w:tblLook w:val="01E0" w:firstRow="1" w:lastRow="1" w:firstColumn="1" w:lastColumn="1" w:noHBand="0" w:noVBand="0"/>
      </w:tblPr>
      <w:tblGrid>
        <w:gridCol w:w="3528"/>
        <w:gridCol w:w="5760"/>
      </w:tblGrid>
      <w:tr w:rsidR="00E84300" w:rsidRPr="00F34189" w:rsidTr="00E84300">
        <w:tc>
          <w:tcPr>
            <w:tcW w:w="9288" w:type="dxa"/>
            <w:gridSpan w:val="2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</w:t>
            </w:r>
            <w:r w:rsidR="00F34189" w:rsidRPr="00405D54">
              <w:rPr>
                <w:rFonts w:ascii="Arial" w:hAnsi="Arial" w:cs="Arial"/>
                <w:b/>
                <w:szCs w:val="20"/>
                <w:highlight w:val="yellow"/>
              </w:rPr>
              <w:t>UCHAZEČ DOPLNÍ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P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ŘESNÉ ZNĚNÍ NÁZVU OBCHODNÍ FIRMY DLE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 xml:space="preserve">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 xml:space="preserve">ZÁPISU 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OR]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se sídlem: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IČO: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DIČ:</w:t>
            </w:r>
          </w:p>
        </w:tc>
        <w:tc>
          <w:tcPr>
            <w:tcW w:w="5760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CZ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357563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</w:t>
            </w:r>
            <w:r w:rsidR="00E84300" w:rsidRPr="00F34189">
              <w:rPr>
                <w:rFonts w:ascii="Arial" w:hAnsi="Arial" w:cs="Arial"/>
                <w:szCs w:val="20"/>
              </w:rPr>
              <w:t>astoupen</w:t>
            </w:r>
            <w:r w:rsidR="00F34189" w:rsidRPr="00F34189">
              <w:rPr>
                <w:rFonts w:ascii="Arial" w:hAnsi="Arial" w:cs="Arial"/>
                <w:szCs w:val="20"/>
              </w:rPr>
              <w:t>/a</w:t>
            </w:r>
            <w:r w:rsidR="00E84300" w:rsidRPr="00F34189">
              <w:rPr>
                <w:rFonts w:ascii="Arial" w:hAnsi="Arial" w:cs="Arial"/>
                <w:szCs w:val="20"/>
              </w:rPr>
              <w:t xml:space="preserve">:   </w:t>
            </w:r>
            <w:r w:rsidR="00E84300" w:rsidRPr="00F34189">
              <w:rPr>
                <w:rFonts w:ascii="Arial" w:hAnsi="Arial" w:cs="Arial"/>
                <w:szCs w:val="20"/>
              </w:rPr>
              <w:tab/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zapsán/a v obchodním rejstříku</w:t>
            </w:r>
          </w:p>
        </w:tc>
        <w:tc>
          <w:tcPr>
            <w:tcW w:w="5760" w:type="dxa"/>
            <w:hideMark/>
          </w:tcPr>
          <w:p w:rsidR="00E84300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  <w:highlight w:val="yellow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v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b/>
                <w:szCs w:val="20"/>
                <w:lang w:val="x-none"/>
              </w:rPr>
              <w:t xml:space="preserve"> </w:t>
            </w:r>
            <w:r w:rsidRPr="00F34189">
              <w:rPr>
                <w:rFonts w:ascii="Arial" w:hAnsi="Arial" w:cs="Arial"/>
                <w:szCs w:val="20"/>
              </w:rPr>
              <w:t xml:space="preserve">rejstříku vedeném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  <w:r w:rsidRPr="00F34189">
              <w:rPr>
                <w:rFonts w:ascii="Arial" w:hAnsi="Arial" w:cs="Arial"/>
                <w:szCs w:val="20"/>
              </w:rPr>
              <w:t xml:space="preserve">, spisová značka </w:t>
            </w: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  <w:tr w:rsidR="00E84300" w:rsidRPr="00F34189" w:rsidTr="00E84300">
        <w:tc>
          <w:tcPr>
            <w:tcW w:w="3528" w:type="dxa"/>
            <w:hideMark/>
          </w:tcPr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>bankovní spojení:</w:t>
            </w:r>
          </w:p>
        </w:tc>
        <w:tc>
          <w:tcPr>
            <w:tcW w:w="5760" w:type="dxa"/>
            <w:hideMark/>
          </w:tcPr>
          <w:p w:rsidR="00F34189" w:rsidRPr="00F34189" w:rsidRDefault="00F34189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  <w:p w:rsidR="00E84300" w:rsidRPr="00F34189" w:rsidRDefault="00E84300" w:rsidP="00F34189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F34189">
              <w:rPr>
                <w:rFonts w:ascii="Arial" w:hAnsi="Arial" w:cs="Arial"/>
                <w:szCs w:val="20"/>
              </w:rPr>
              <w:t xml:space="preserve">č. ú.: </w:t>
            </w:r>
            <w:r w:rsidR="00F34189" w:rsidRPr="00F34189">
              <w:rPr>
                <w:rFonts w:ascii="Arial" w:hAnsi="Arial" w:cs="Arial"/>
                <w:szCs w:val="20"/>
                <w:highlight w:val="yellow"/>
              </w:rPr>
              <w:t>[DOPLNÍ UCHAZEČ]</w:t>
            </w:r>
          </w:p>
        </w:tc>
      </w:tr>
    </w:tbl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F34189" w:rsidP="00F34189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 j</w:t>
      </w:r>
      <w:r w:rsidR="00E163A1">
        <w:rPr>
          <w:rFonts w:ascii="Arial" w:hAnsi="Arial" w:cs="Arial"/>
          <w:szCs w:val="20"/>
        </w:rPr>
        <w:t>ako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E84300" w:rsidRPr="007567F6">
        <w:rPr>
          <w:rFonts w:ascii="Arial" w:hAnsi="Arial" w:cs="Arial"/>
          <w:i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Poskytovatel</w:t>
      </w:r>
      <w:r w:rsidRPr="007567F6">
        <w:rPr>
          <w:rFonts w:ascii="Arial" w:hAnsi="Arial" w:cs="Arial"/>
          <w:szCs w:val="20"/>
        </w:rPr>
        <w:t>“)</w:t>
      </w:r>
    </w:p>
    <w:p w:rsidR="00E84300" w:rsidRPr="00F34189" w:rsidRDefault="00E84300" w:rsidP="00F34189">
      <w:pPr>
        <w:spacing w:line="280" w:lineRule="atLeast"/>
        <w:rPr>
          <w:rFonts w:ascii="Arial" w:hAnsi="Arial" w:cs="Arial"/>
          <w:szCs w:val="20"/>
        </w:rPr>
      </w:pPr>
    </w:p>
    <w:p w:rsidR="00E84300" w:rsidRPr="00F34189" w:rsidRDefault="00E84300" w:rsidP="00F34189">
      <w:pPr>
        <w:spacing w:line="280" w:lineRule="atLeast"/>
        <w:rPr>
          <w:rFonts w:ascii="Arial" w:hAnsi="Arial" w:cs="Arial"/>
          <w:bCs/>
          <w:szCs w:val="20"/>
        </w:rPr>
      </w:pPr>
      <w:r w:rsidRPr="00F34189">
        <w:rPr>
          <w:rFonts w:ascii="Arial" w:hAnsi="Arial" w:cs="Arial"/>
          <w:bCs/>
          <w:szCs w:val="20"/>
        </w:rPr>
        <w:t xml:space="preserve">(Objednatel a </w:t>
      </w:r>
      <w:r w:rsidR="00F34189">
        <w:rPr>
          <w:rFonts w:ascii="Arial" w:hAnsi="Arial" w:cs="Arial"/>
          <w:bCs/>
          <w:szCs w:val="20"/>
        </w:rPr>
        <w:t xml:space="preserve">Poskytovatel dále rovněž </w:t>
      </w:r>
      <w:r w:rsidRPr="00F34189">
        <w:rPr>
          <w:rFonts w:ascii="Arial" w:hAnsi="Arial" w:cs="Arial"/>
          <w:bCs/>
          <w:szCs w:val="20"/>
        </w:rPr>
        <w:t xml:space="preserve">jednotlivě </w:t>
      </w:r>
      <w:r w:rsidR="006F48C2">
        <w:rPr>
          <w:rFonts w:ascii="Arial" w:hAnsi="Arial" w:cs="Arial"/>
          <w:bCs/>
          <w:szCs w:val="20"/>
        </w:rPr>
        <w:t xml:space="preserve">jako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 strana</w:t>
      </w:r>
      <w:r w:rsidRPr="00F34189">
        <w:rPr>
          <w:rFonts w:ascii="Arial" w:hAnsi="Arial" w:cs="Arial"/>
          <w:bCs/>
          <w:szCs w:val="20"/>
        </w:rPr>
        <w:t>“ a společně j</w:t>
      </w:r>
      <w:r w:rsidR="006F48C2">
        <w:rPr>
          <w:rFonts w:ascii="Arial" w:hAnsi="Arial" w:cs="Arial"/>
          <w:bCs/>
          <w:szCs w:val="20"/>
        </w:rPr>
        <w:t>ako</w:t>
      </w:r>
      <w:r w:rsidRPr="00F34189">
        <w:rPr>
          <w:rFonts w:ascii="Arial" w:hAnsi="Arial" w:cs="Arial"/>
          <w:bCs/>
          <w:szCs w:val="20"/>
        </w:rPr>
        <w:t xml:space="preserve"> </w:t>
      </w:r>
      <w:r w:rsidRPr="007567F6">
        <w:rPr>
          <w:rFonts w:ascii="Arial" w:hAnsi="Arial" w:cs="Arial"/>
          <w:bCs/>
          <w:i/>
          <w:szCs w:val="20"/>
        </w:rPr>
        <w:t>„</w:t>
      </w:r>
      <w:r w:rsidRPr="007567F6">
        <w:rPr>
          <w:rFonts w:ascii="Arial" w:hAnsi="Arial" w:cs="Arial"/>
          <w:b/>
          <w:bCs/>
          <w:i/>
          <w:szCs w:val="20"/>
        </w:rPr>
        <w:t>Smluvní</w:t>
      </w:r>
      <w:r w:rsidRPr="00F34189">
        <w:rPr>
          <w:rFonts w:ascii="Arial" w:hAnsi="Arial" w:cs="Arial"/>
          <w:b/>
          <w:bCs/>
          <w:szCs w:val="20"/>
        </w:rPr>
        <w:t xml:space="preserve"> strany</w:t>
      </w:r>
      <w:r w:rsidR="00F7365D">
        <w:rPr>
          <w:rFonts w:ascii="Arial" w:hAnsi="Arial" w:cs="Arial"/>
          <w:bCs/>
          <w:szCs w:val="20"/>
        </w:rPr>
        <w:t xml:space="preserve">“) </w:t>
      </w:r>
    </w:p>
    <w:p w:rsidR="00F7365D" w:rsidRPr="00F7365D" w:rsidRDefault="00E84300" w:rsidP="00F7365D">
      <w:p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t>uzavírají v souladu s ustanovením § 1746 odst. 2 zákona č. 89/2012 Sb., občanský zákoník (dále jen „</w:t>
      </w:r>
      <w:r w:rsidRPr="007567F6">
        <w:rPr>
          <w:rFonts w:ascii="Arial" w:hAnsi="Arial" w:cs="Arial"/>
          <w:b/>
          <w:bCs/>
          <w:i/>
          <w:szCs w:val="20"/>
        </w:rPr>
        <w:t>Občanský zákoník</w:t>
      </w:r>
      <w:r w:rsidRPr="00F34189">
        <w:rPr>
          <w:rFonts w:ascii="Arial" w:hAnsi="Arial" w:cs="Arial"/>
          <w:bCs/>
          <w:szCs w:val="20"/>
        </w:rPr>
        <w:t>“) a zákona č. 137/2006 Sb., o veřejných zakázkách, ve znění pozdějších předpisů (dále jen „</w:t>
      </w:r>
      <w:r w:rsidRPr="007567F6">
        <w:rPr>
          <w:rFonts w:ascii="Arial" w:hAnsi="Arial" w:cs="Arial"/>
          <w:b/>
          <w:bCs/>
          <w:i/>
          <w:szCs w:val="20"/>
        </w:rPr>
        <w:t>Zákon o veřejných zakázkách</w:t>
      </w:r>
      <w:r w:rsidR="00F7365D">
        <w:rPr>
          <w:rFonts w:ascii="Arial" w:hAnsi="Arial" w:cs="Arial"/>
          <w:bCs/>
          <w:szCs w:val="20"/>
        </w:rPr>
        <w:t>“), tuto</w:t>
      </w:r>
      <w:r w:rsidR="00F7365D" w:rsidRPr="00F7365D">
        <w:rPr>
          <w:sz w:val="28"/>
          <w:szCs w:val="28"/>
        </w:rPr>
        <w:t xml:space="preserve"> </w:t>
      </w:r>
      <w:r w:rsidR="006D0D39">
        <w:rPr>
          <w:rFonts w:ascii="Arial" w:hAnsi="Arial" w:cs="Arial"/>
          <w:bCs/>
          <w:szCs w:val="20"/>
        </w:rPr>
        <w:t>Rámcovou smlouvu</w:t>
      </w:r>
      <w:r w:rsidR="00F7365D" w:rsidRPr="00F7365D">
        <w:rPr>
          <w:rFonts w:ascii="Arial" w:hAnsi="Arial" w:cs="Arial"/>
          <w:bCs/>
          <w:szCs w:val="20"/>
        </w:rPr>
        <w:t xml:space="preserve"> o poskytování mobilních telekomunikačních služeb </w:t>
      </w:r>
      <w:r w:rsidR="00405D54">
        <w:rPr>
          <w:rFonts w:ascii="Arial" w:hAnsi="Arial" w:cs="Arial"/>
          <w:bCs/>
          <w:szCs w:val="20"/>
        </w:rPr>
        <w:t xml:space="preserve">pro resort MPSV </w:t>
      </w:r>
      <w:r w:rsidR="00F7365D" w:rsidRPr="00F7365D">
        <w:rPr>
          <w:rFonts w:ascii="Arial" w:hAnsi="Arial" w:cs="Arial"/>
          <w:szCs w:val="20"/>
        </w:rPr>
        <w:t>(dále jen „</w:t>
      </w:r>
      <w:r w:rsidR="006F48C2" w:rsidRPr="007567F6">
        <w:rPr>
          <w:rFonts w:ascii="Arial" w:hAnsi="Arial" w:cs="Arial"/>
          <w:b/>
          <w:i/>
          <w:szCs w:val="20"/>
        </w:rPr>
        <w:t>Rámcová s</w:t>
      </w:r>
      <w:r w:rsidR="00F7365D" w:rsidRPr="007567F6">
        <w:rPr>
          <w:rFonts w:ascii="Arial" w:hAnsi="Arial" w:cs="Arial"/>
          <w:b/>
          <w:i/>
          <w:szCs w:val="20"/>
        </w:rPr>
        <w:t>mlouva</w:t>
      </w:r>
      <w:r w:rsidR="00F7365D" w:rsidRPr="007567F6">
        <w:rPr>
          <w:rFonts w:ascii="Arial" w:hAnsi="Arial" w:cs="Arial"/>
          <w:i/>
          <w:szCs w:val="20"/>
        </w:rPr>
        <w:t>“)</w:t>
      </w:r>
      <w:r w:rsidR="00E163A1">
        <w:rPr>
          <w:rFonts w:ascii="Arial" w:hAnsi="Arial" w:cs="Arial"/>
          <w:i/>
          <w:szCs w:val="20"/>
        </w:rPr>
        <w:t>.</w:t>
      </w:r>
    </w:p>
    <w:p w:rsidR="00B708FC" w:rsidRDefault="00E84300" w:rsidP="00B708FC">
      <w:pPr>
        <w:pStyle w:val="Odstavecseseznamem"/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>Preambule</w:t>
      </w:r>
    </w:p>
    <w:p w:rsidR="00F7365D" w:rsidRPr="007A4138" w:rsidRDefault="00F7365D" w:rsidP="007A4138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>Objednatel jako centrální zadavatel ve smyslu ustanovení § 3 odst. 1 písm. b) Zákona o veřejných zakázkách uzavírá</w:t>
      </w:r>
      <w:r w:rsidR="006D0D39" w:rsidRPr="007A4138">
        <w:rPr>
          <w:rFonts w:ascii="Arial" w:hAnsi="Arial" w:cs="Arial"/>
          <w:szCs w:val="20"/>
        </w:rPr>
        <w:t xml:space="preserve"> </w:t>
      </w:r>
      <w:r w:rsidR="007567F6" w:rsidRPr="007A4138">
        <w:rPr>
          <w:rFonts w:ascii="Arial" w:hAnsi="Arial" w:cs="Arial"/>
          <w:szCs w:val="20"/>
        </w:rPr>
        <w:t xml:space="preserve">tuto </w:t>
      </w:r>
      <w:r w:rsidR="006D0D39" w:rsidRPr="007A4138">
        <w:rPr>
          <w:rFonts w:ascii="Arial" w:hAnsi="Arial" w:cs="Arial"/>
          <w:szCs w:val="20"/>
        </w:rPr>
        <w:t>Rámcovou s</w:t>
      </w:r>
      <w:r w:rsidRPr="007A4138">
        <w:rPr>
          <w:rFonts w:ascii="Arial" w:hAnsi="Arial" w:cs="Arial"/>
          <w:szCs w:val="20"/>
        </w:rPr>
        <w:t xml:space="preserve">mlouvu na účet svůj a rovněž na účet následujících subjektů: </w:t>
      </w:r>
    </w:p>
    <w:p w:rsidR="006F48C2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Úřad práce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72496991</w:t>
      </w:r>
    </w:p>
    <w:p w:rsidR="009705EB" w:rsidRPr="007C3A4E" w:rsidRDefault="009705EB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 xml:space="preserve">Česká republika - Česká správa sociálního zabezpečení, IČO: </w:t>
      </w:r>
      <w:r w:rsidR="00A631AF" w:rsidRPr="009000C5">
        <w:rPr>
          <w:rFonts w:ascii="Arial" w:hAnsi="Arial" w:cs="Arial"/>
          <w:sz w:val="20"/>
          <w:szCs w:val="20"/>
        </w:rPr>
        <w:t>00006963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Česká republika - Státní úřa</w:t>
      </w:r>
      <w:r w:rsidR="006F48C2" w:rsidRPr="009000C5">
        <w:rPr>
          <w:rFonts w:ascii="Arial" w:hAnsi="Arial" w:cs="Arial"/>
          <w:sz w:val="20"/>
          <w:szCs w:val="20"/>
        </w:rPr>
        <w:t>d inspekce práce, IČO: 75046962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Úřad pro mezinárodněprá</w:t>
      </w:r>
      <w:r w:rsidR="006F48C2" w:rsidRPr="009000C5">
        <w:rPr>
          <w:rFonts w:ascii="Arial" w:hAnsi="Arial" w:cs="Arial"/>
          <w:sz w:val="20"/>
          <w:szCs w:val="20"/>
        </w:rPr>
        <w:t>vní ochranu dětí, IČO: 00025402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Technická inspekce</w:t>
      </w:r>
      <w:r w:rsidR="006F48C2" w:rsidRPr="009000C5">
        <w:rPr>
          <w:rFonts w:ascii="Arial" w:hAnsi="Arial" w:cs="Arial"/>
          <w:sz w:val="20"/>
          <w:szCs w:val="20"/>
        </w:rPr>
        <w:t xml:space="preserve"> České republiky, IČO: 00638919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Tloskov, IČO: 00640841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pobytových a terénních sociál</w:t>
      </w:r>
      <w:r w:rsidR="006F48C2" w:rsidRPr="009000C5">
        <w:rPr>
          <w:rFonts w:ascii="Arial" w:hAnsi="Arial" w:cs="Arial"/>
          <w:sz w:val="20"/>
          <w:szCs w:val="20"/>
        </w:rPr>
        <w:t>ních služeb Zbůch, IČO: 00411949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sociálních služeb pro osoby se zrakovým postižením v </w:t>
      </w:r>
      <w:r w:rsidR="006F48C2" w:rsidRPr="009000C5">
        <w:rPr>
          <w:rFonts w:ascii="Arial" w:hAnsi="Arial" w:cs="Arial"/>
          <w:sz w:val="20"/>
          <w:szCs w:val="20"/>
        </w:rPr>
        <w:t>Brně - Chrlicích, IČO: 13693131</w:t>
      </w:r>
    </w:p>
    <w:p w:rsidR="00F7365D" w:rsidRPr="007C3A4E" w:rsidRDefault="006F48C2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Kociánka, IČO: 00093378</w:t>
      </w:r>
    </w:p>
    <w:p w:rsidR="00083C3B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Centrum sociálníc</w:t>
      </w:r>
      <w:r w:rsidR="006F48C2" w:rsidRPr="009000C5">
        <w:rPr>
          <w:rFonts w:ascii="Arial" w:hAnsi="Arial" w:cs="Arial"/>
          <w:sz w:val="20"/>
          <w:szCs w:val="20"/>
        </w:rPr>
        <w:t>h služeb Hrabyně, IČO: 70630551</w:t>
      </w:r>
    </w:p>
    <w:p w:rsidR="00F7365D" w:rsidRPr="007C3A4E" w:rsidRDefault="00F7365D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Fond da</w:t>
      </w:r>
      <w:r w:rsidR="006F48C2" w:rsidRPr="009000C5">
        <w:rPr>
          <w:rFonts w:ascii="Arial" w:hAnsi="Arial" w:cs="Arial"/>
          <w:sz w:val="20"/>
          <w:szCs w:val="20"/>
        </w:rPr>
        <w:t>lšího vzdělávání, IČO: 00405698</w:t>
      </w:r>
    </w:p>
    <w:p w:rsidR="00DD5777" w:rsidRPr="009000C5" w:rsidRDefault="00DD5777" w:rsidP="009000C5">
      <w:pPr>
        <w:pStyle w:val="Odstavecseseznamem"/>
        <w:numPr>
          <w:ilvl w:val="1"/>
          <w:numId w:val="45"/>
        </w:numPr>
        <w:spacing w:line="280" w:lineRule="atLeast"/>
        <w:ind w:left="1418" w:hanging="708"/>
        <w:rPr>
          <w:rFonts w:ascii="Arial" w:hAnsi="Arial" w:cs="Arial"/>
          <w:szCs w:val="20"/>
        </w:rPr>
      </w:pPr>
      <w:r w:rsidRPr="009000C5">
        <w:rPr>
          <w:rFonts w:ascii="Arial" w:hAnsi="Arial" w:cs="Arial"/>
          <w:sz w:val="20"/>
          <w:szCs w:val="20"/>
        </w:rPr>
        <w:t>Výzkumný ústav práce a sociálních věcí, v.v.i., IČO: 45773009</w:t>
      </w:r>
    </w:p>
    <w:p w:rsidR="00F7365D" w:rsidRPr="00F7365D" w:rsidRDefault="00F7365D" w:rsidP="00F7365D">
      <w:pPr>
        <w:spacing w:line="280" w:lineRule="atLeast"/>
        <w:ind w:left="720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(dále</w:t>
      </w:r>
      <w:r w:rsidR="00E163A1">
        <w:rPr>
          <w:rFonts w:ascii="Arial" w:hAnsi="Arial" w:cs="Arial"/>
          <w:szCs w:val="20"/>
        </w:rPr>
        <w:t xml:space="preserve"> rovněž jednotlivě jako „</w:t>
      </w:r>
      <w:r w:rsidR="00E163A1" w:rsidRPr="00E163A1">
        <w:rPr>
          <w:rFonts w:ascii="Arial" w:hAnsi="Arial" w:cs="Arial"/>
          <w:b/>
          <w:i/>
          <w:szCs w:val="20"/>
        </w:rPr>
        <w:t>Pověřující zadavatel</w:t>
      </w:r>
      <w:r w:rsidR="00E163A1">
        <w:rPr>
          <w:rFonts w:ascii="Arial" w:hAnsi="Arial" w:cs="Arial"/>
          <w:szCs w:val="20"/>
        </w:rPr>
        <w:t xml:space="preserve">“ a </w:t>
      </w:r>
      <w:r w:rsidR="001D2E44">
        <w:rPr>
          <w:rFonts w:ascii="Arial" w:hAnsi="Arial" w:cs="Arial"/>
          <w:szCs w:val="20"/>
        </w:rPr>
        <w:t>společně</w:t>
      </w:r>
      <w:r w:rsidR="006F48C2" w:rsidRPr="00F7365D">
        <w:rPr>
          <w:rFonts w:ascii="Arial" w:hAnsi="Arial" w:cs="Arial"/>
          <w:szCs w:val="20"/>
        </w:rPr>
        <w:t xml:space="preserve"> jako „</w:t>
      </w:r>
      <w:r w:rsidR="006F48C2" w:rsidRPr="00F7365D">
        <w:rPr>
          <w:rFonts w:ascii="Arial" w:hAnsi="Arial" w:cs="Arial"/>
          <w:b/>
          <w:i/>
          <w:szCs w:val="20"/>
        </w:rPr>
        <w:t>Pověřující zadavatel</w:t>
      </w:r>
      <w:r w:rsidR="001D2E44">
        <w:rPr>
          <w:rFonts w:ascii="Arial" w:hAnsi="Arial" w:cs="Arial"/>
          <w:b/>
          <w:i/>
          <w:szCs w:val="20"/>
        </w:rPr>
        <w:t>é</w:t>
      </w:r>
      <w:r w:rsidR="006F48C2">
        <w:rPr>
          <w:rFonts w:ascii="Arial" w:hAnsi="Arial" w:cs="Arial"/>
          <w:szCs w:val="20"/>
        </w:rPr>
        <w:t>“</w:t>
      </w:r>
      <w:r w:rsidR="001D2E44">
        <w:rPr>
          <w:rFonts w:ascii="Arial" w:hAnsi="Arial" w:cs="Arial"/>
          <w:szCs w:val="20"/>
        </w:rPr>
        <w:t>)</w:t>
      </w:r>
      <w:r w:rsidR="006F48C2">
        <w:rPr>
          <w:rFonts w:ascii="Arial" w:hAnsi="Arial" w:cs="Arial"/>
          <w:szCs w:val="20"/>
        </w:rPr>
        <w:t>.</w:t>
      </w:r>
      <w:r w:rsidRPr="00F7365D">
        <w:rPr>
          <w:rFonts w:ascii="Arial" w:hAnsi="Arial" w:cs="Arial"/>
          <w:szCs w:val="20"/>
        </w:rPr>
        <w:t xml:space="preserve"> 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 jsou</w:t>
      </w:r>
      <w:r w:rsidR="006F48C2">
        <w:rPr>
          <w:rFonts w:ascii="Arial" w:hAnsi="Arial" w:cs="Arial"/>
          <w:szCs w:val="20"/>
        </w:rPr>
        <w:t xml:space="preserve"> oprávněni přistoupit k</w:t>
      </w:r>
      <w:r w:rsidR="007567F6">
        <w:rPr>
          <w:rFonts w:ascii="Arial" w:hAnsi="Arial" w:cs="Arial"/>
          <w:szCs w:val="20"/>
        </w:rPr>
        <w:t xml:space="preserve"> této </w:t>
      </w:r>
      <w:r w:rsidR="006F48C2">
        <w:rPr>
          <w:rFonts w:ascii="Arial" w:hAnsi="Arial" w:cs="Arial"/>
          <w:szCs w:val="20"/>
        </w:rPr>
        <w:t>Rámcové</w:t>
      </w:r>
      <w:r w:rsidRPr="00F7365D">
        <w:rPr>
          <w:rFonts w:ascii="Arial" w:hAnsi="Arial" w:cs="Arial"/>
          <w:szCs w:val="20"/>
        </w:rPr>
        <w:t xml:space="preserve"> smlouvě, a to na základě jednostranného písemného oznámení Pověřujícího zadavatele o přistoupení k Rámcové smlouvě, které je účinné okamžikem prokazatelného doručení takového oznámení </w:t>
      </w:r>
      <w:r w:rsidR="006F48C2">
        <w:rPr>
          <w:rFonts w:ascii="Arial" w:hAnsi="Arial" w:cs="Arial"/>
          <w:szCs w:val="20"/>
        </w:rPr>
        <w:t xml:space="preserve">Objednateli jako Centrálnímu zadavateli a Poskytovateli </w:t>
      </w:r>
      <w:r w:rsidRPr="00F7365D">
        <w:rPr>
          <w:rFonts w:ascii="Arial" w:hAnsi="Arial" w:cs="Arial"/>
          <w:szCs w:val="20"/>
        </w:rPr>
        <w:t>prostřednictvím datové schránky, případně jiným vhodným způsobem. Přistoupením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vstupují jednotliví přistoupivší Pověřující zadavatelé do závazkových vztahů vyplývajících z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smlouvy, a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to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  rozsahu, ve kterém </w:t>
      </w:r>
      <w:r w:rsidR="007567F6">
        <w:rPr>
          <w:rFonts w:ascii="Arial" w:hAnsi="Arial" w:cs="Arial"/>
          <w:szCs w:val="20"/>
        </w:rPr>
        <w:t>Objednatel</w:t>
      </w:r>
      <w:r w:rsidR="006F48C2">
        <w:rPr>
          <w:rFonts w:ascii="Arial" w:hAnsi="Arial" w:cs="Arial"/>
          <w:szCs w:val="20"/>
        </w:rPr>
        <w:t xml:space="preserve"> jako c</w:t>
      </w:r>
      <w:r w:rsidRPr="00F7365D">
        <w:rPr>
          <w:rFonts w:ascii="Arial" w:hAnsi="Arial" w:cs="Arial"/>
          <w:szCs w:val="20"/>
        </w:rPr>
        <w:t>entrální zadavatel uzavřel</w:t>
      </w:r>
      <w:r w:rsidR="007567F6">
        <w:rPr>
          <w:rFonts w:ascii="Arial" w:hAnsi="Arial" w:cs="Arial"/>
          <w:szCs w:val="20"/>
        </w:rPr>
        <w:t xml:space="preserve"> tuto</w:t>
      </w:r>
      <w:r w:rsidRPr="00F7365D">
        <w:rPr>
          <w:rFonts w:ascii="Arial" w:hAnsi="Arial" w:cs="Arial"/>
          <w:szCs w:val="20"/>
        </w:rPr>
        <w:t xml:space="preserve"> Rámcovou smlouvu na jejich účet.</w:t>
      </w:r>
    </w:p>
    <w:p w:rsidR="00F7365D" w:rsidRPr="00F7365D" w:rsidRDefault="00F7365D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Pověřující zadavatelé, kteří přistoupí k</w:t>
      </w:r>
      <w:r w:rsidR="007567F6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 xml:space="preserve">Rámcové smlouvě v souladu s předchozím odstavcem, jsou pro účely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smlouvy, </w:t>
      </w:r>
      <w:r w:rsidR="007567F6">
        <w:rPr>
          <w:rFonts w:ascii="Arial" w:hAnsi="Arial" w:cs="Arial"/>
          <w:szCs w:val="20"/>
        </w:rPr>
        <w:t>resp. jednotlivých d</w:t>
      </w:r>
      <w:r w:rsidRPr="00F7365D">
        <w:rPr>
          <w:rFonts w:ascii="Arial" w:hAnsi="Arial" w:cs="Arial"/>
          <w:szCs w:val="20"/>
        </w:rPr>
        <w:t>ílčích smluv považováni vždy za</w:t>
      </w:r>
      <w:r w:rsidR="006F48C2">
        <w:rPr>
          <w:rFonts w:ascii="Arial" w:hAnsi="Arial" w:cs="Arial"/>
          <w:szCs w:val="20"/>
        </w:rPr>
        <w:t> samostatné Objednatele</w:t>
      </w:r>
      <w:r w:rsidRPr="00F7365D">
        <w:rPr>
          <w:rFonts w:ascii="Arial" w:hAnsi="Arial" w:cs="Arial"/>
          <w:szCs w:val="20"/>
        </w:rPr>
        <w:t>, není-li dále stanoveno jinak.</w:t>
      </w:r>
      <w:r w:rsidR="001D2E44" w:rsidRPr="001D2E44">
        <w:rPr>
          <w:rFonts w:ascii="Arial" w:hAnsi="Arial" w:cs="Arial"/>
          <w:szCs w:val="20"/>
        </w:rPr>
        <w:t xml:space="preserve"> </w:t>
      </w:r>
      <w:r w:rsidR="001D2E44">
        <w:rPr>
          <w:rFonts w:ascii="Arial" w:hAnsi="Arial" w:cs="Arial"/>
          <w:szCs w:val="20"/>
        </w:rPr>
        <w:t>Pro účely této Rámcové smlouvy se Pověřující zadavatelé považují za Objednatele a veškerá práva a povinnosti touto Rámcovou smlouvou sjednané ve v</w:t>
      </w:r>
      <w:r w:rsidR="00556FC8">
        <w:rPr>
          <w:rFonts w:ascii="Arial" w:hAnsi="Arial" w:cs="Arial"/>
          <w:szCs w:val="20"/>
        </w:rPr>
        <w:t>z</w:t>
      </w:r>
      <w:r w:rsidR="001D2E44">
        <w:rPr>
          <w:rFonts w:ascii="Arial" w:hAnsi="Arial" w:cs="Arial"/>
          <w:szCs w:val="20"/>
        </w:rPr>
        <w:t>tahu k Objednateli jako centrálnímu zadavateli se vztahují rovněž na Pověřující zadavatele</w:t>
      </w:r>
      <w:r w:rsidR="00FC6E5E">
        <w:rPr>
          <w:rFonts w:ascii="Arial" w:hAnsi="Arial" w:cs="Arial"/>
          <w:szCs w:val="20"/>
        </w:rPr>
        <w:t>, na jejichž účet je tato Rámcová smlouva Objednatelem jako centrálním zadavatelem uzavírána</w:t>
      </w:r>
      <w:r w:rsidR="001D2E44">
        <w:rPr>
          <w:rFonts w:ascii="Arial" w:hAnsi="Arial" w:cs="Arial"/>
          <w:szCs w:val="20"/>
        </w:rPr>
        <w:t>.</w:t>
      </w:r>
    </w:p>
    <w:p w:rsidR="00F7365D" w:rsidRPr="00F7365D" w:rsidRDefault="00F7365D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szCs w:val="20"/>
        </w:rPr>
        <w:t xml:space="preserve">Při výkladu obsahu </w:t>
      </w:r>
      <w:r w:rsidR="007567F6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jsou Smluvní strany povinny přihlížet k zadávacím podmínkám vztahujícím se k zadávacímu řízení na veřejnou zakázku s názvem </w:t>
      </w:r>
      <w:r w:rsidRPr="00F7365D">
        <w:rPr>
          <w:rFonts w:ascii="Arial" w:hAnsi="Arial" w:cs="Arial"/>
          <w:i/>
          <w:szCs w:val="20"/>
        </w:rPr>
        <w:t>„</w:t>
      </w:r>
      <w:r w:rsidR="006F48C2">
        <w:rPr>
          <w:rFonts w:ascii="Arial" w:hAnsi="Arial" w:cs="Arial"/>
          <w:i/>
          <w:szCs w:val="20"/>
        </w:rPr>
        <w:t>Mobilní telefonie resortu MPSV</w:t>
      </w:r>
      <w:r w:rsidRPr="00F7365D">
        <w:rPr>
          <w:rFonts w:ascii="Arial" w:hAnsi="Arial" w:cs="Arial"/>
          <w:szCs w:val="20"/>
        </w:rPr>
        <w:t xml:space="preserve">“ uveřejněnou ve Věstníku veřejných zakázek dne </w:t>
      </w:r>
      <w:r w:rsidR="00880922">
        <w:rPr>
          <w:rFonts w:ascii="Arial" w:hAnsi="Arial" w:cs="Arial"/>
          <w:szCs w:val="20"/>
        </w:rPr>
        <w:t>8. 2. 2016</w:t>
      </w:r>
      <w:r w:rsidRPr="00F7365D">
        <w:rPr>
          <w:rFonts w:ascii="Arial" w:hAnsi="Arial" w:cs="Arial"/>
          <w:szCs w:val="20"/>
        </w:rPr>
        <w:t xml:space="preserve"> pod evidenčním číslem veřejné zakázky </w:t>
      </w:r>
      <w:r w:rsidR="006D0D39" w:rsidRPr="006D0D39">
        <w:rPr>
          <w:rFonts w:ascii="Arial" w:hAnsi="Arial" w:cs="Arial"/>
          <w:szCs w:val="20"/>
        </w:rPr>
        <w:t xml:space="preserve">521779 </w:t>
      </w:r>
      <w:r w:rsidRPr="00F7365D">
        <w:rPr>
          <w:rFonts w:ascii="Arial" w:hAnsi="Arial" w:cs="Arial"/>
          <w:szCs w:val="20"/>
        </w:rPr>
        <w:t>(dále jen „</w:t>
      </w:r>
      <w:r w:rsidRPr="00F7365D">
        <w:rPr>
          <w:rFonts w:ascii="Arial" w:hAnsi="Arial" w:cs="Arial"/>
          <w:b/>
          <w:i/>
          <w:szCs w:val="20"/>
        </w:rPr>
        <w:t>Veřejná zakázka</w:t>
      </w:r>
      <w:r w:rsidRPr="00F7365D">
        <w:rPr>
          <w:rFonts w:ascii="Arial" w:hAnsi="Arial" w:cs="Arial"/>
          <w:szCs w:val="20"/>
        </w:rPr>
        <w:t>“), k účelu zadávacího řízení Veřejné zakázky a dalším úkonům Smluvních stran učiněným v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průběhu zadávacího řízení Veřejné zakázky, jako</w:t>
      </w:r>
      <w:r w:rsidR="00E163A1">
        <w:rPr>
          <w:rFonts w:ascii="Arial" w:hAnsi="Arial" w:cs="Arial"/>
          <w:szCs w:val="20"/>
        </w:rPr>
        <w:t>ž i</w:t>
      </w:r>
      <w:r w:rsidRPr="00F7365D">
        <w:rPr>
          <w:rFonts w:ascii="Arial" w:hAnsi="Arial" w:cs="Arial"/>
          <w:szCs w:val="20"/>
        </w:rPr>
        <w:t xml:space="preserve"> k relevantnímu jednání Smluvních stran o</w:t>
      </w:r>
      <w:r w:rsidR="006D0D39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obsahu</w:t>
      </w:r>
      <w:r w:rsidR="007567F6">
        <w:rPr>
          <w:rFonts w:ascii="Arial" w:hAnsi="Arial" w:cs="Arial"/>
          <w:szCs w:val="20"/>
        </w:rPr>
        <w:t xml:space="preserve"> této</w:t>
      </w:r>
      <w:r w:rsidRPr="00F7365D">
        <w:rPr>
          <w:rFonts w:ascii="Arial" w:hAnsi="Arial" w:cs="Arial"/>
          <w:szCs w:val="20"/>
        </w:rPr>
        <w:t xml:space="preserve"> Rámcové smlouvy před jejím uzavřením. Ustanovení právních předpisů o</w:t>
      </w:r>
      <w:r w:rsidR="007567F6">
        <w:rPr>
          <w:rFonts w:ascii="Arial" w:hAnsi="Arial" w:cs="Arial"/>
          <w:szCs w:val="20"/>
        </w:rPr>
        <w:t> </w:t>
      </w:r>
      <w:r w:rsidRPr="00F7365D">
        <w:rPr>
          <w:rFonts w:ascii="Arial" w:hAnsi="Arial" w:cs="Arial"/>
          <w:szCs w:val="20"/>
        </w:rPr>
        <w:t>výkladu právních jednání tím nejsou nijak dotčena.</w:t>
      </w:r>
    </w:p>
    <w:p w:rsidR="00F7365D" w:rsidRDefault="007567F6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Tato </w:t>
      </w:r>
      <w:r w:rsidR="00F7365D" w:rsidRPr="00F7365D">
        <w:rPr>
          <w:rFonts w:ascii="Arial" w:hAnsi="Arial" w:cs="Arial"/>
          <w:szCs w:val="20"/>
        </w:rPr>
        <w:t xml:space="preserve">Rámcová smlouva upravuje způsob uzavírání jednotlivých dílčích smluv, podmínky </w:t>
      </w:r>
      <w:r w:rsidR="006F48C2">
        <w:rPr>
          <w:rFonts w:ascii="Arial" w:hAnsi="Arial" w:cs="Arial"/>
          <w:szCs w:val="20"/>
        </w:rPr>
        <w:t xml:space="preserve">poskytování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ze strany </w:t>
      </w:r>
      <w:r w:rsidR="006F48C2">
        <w:rPr>
          <w:rFonts w:ascii="Arial" w:hAnsi="Arial" w:cs="Arial"/>
          <w:szCs w:val="20"/>
        </w:rPr>
        <w:t>Poskytovatele,</w:t>
      </w:r>
      <w:r w:rsidR="00F7365D" w:rsidRPr="00F7365D">
        <w:rPr>
          <w:rFonts w:ascii="Arial" w:hAnsi="Arial" w:cs="Arial"/>
          <w:szCs w:val="20"/>
        </w:rPr>
        <w:t xml:space="preserve"> jakož i další práva a povinnosti</w:t>
      </w:r>
      <w:r w:rsidR="006F48C2">
        <w:rPr>
          <w:rFonts w:ascii="Arial" w:hAnsi="Arial" w:cs="Arial"/>
          <w:szCs w:val="20"/>
        </w:rPr>
        <w:t xml:space="preserve"> Smluvních stran související s poskytováním </w:t>
      </w:r>
      <w:r w:rsidR="00F7365D" w:rsidRPr="00F7365D">
        <w:rPr>
          <w:rFonts w:ascii="Arial" w:hAnsi="Arial" w:cs="Arial"/>
          <w:szCs w:val="20"/>
        </w:rPr>
        <w:t xml:space="preserve">jednotlivých </w:t>
      </w:r>
      <w:r w:rsidR="006F48C2">
        <w:rPr>
          <w:rFonts w:ascii="Arial" w:hAnsi="Arial" w:cs="Arial"/>
          <w:szCs w:val="20"/>
        </w:rPr>
        <w:t xml:space="preserve">služeb </w:t>
      </w:r>
      <w:r w:rsidR="00F7365D" w:rsidRPr="00F7365D">
        <w:rPr>
          <w:rFonts w:ascii="Arial" w:hAnsi="Arial" w:cs="Arial"/>
          <w:szCs w:val="20"/>
        </w:rPr>
        <w:t xml:space="preserve">na základě </w:t>
      </w:r>
      <w:r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>Rámcové smlouvy a navazujících dílčích smluv.</w:t>
      </w:r>
    </w:p>
    <w:p w:rsidR="000E02CF" w:rsidRPr="00CF6ABE" w:rsidRDefault="000E02CF" w:rsidP="006D4762">
      <w:pPr>
        <w:numPr>
          <w:ilvl w:val="0"/>
          <w:numId w:val="5"/>
        </w:numPr>
        <w:spacing w:line="280" w:lineRule="atLeast"/>
        <w:rPr>
          <w:rFonts w:ascii="Arial" w:hAnsi="Arial" w:cs="Arial"/>
          <w:szCs w:val="20"/>
        </w:rPr>
      </w:pPr>
      <w:r w:rsidRPr="00CF6ABE">
        <w:rPr>
          <w:rFonts w:ascii="Arial" w:hAnsi="Arial" w:cs="Arial"/>
          <w:szCs w:val="20"/>
        </w:rPr>
        <w:lastRenderedPageBreak/>
        <w:t xml:space="preserve">Uzavřením této Rámcové smlouvy nevzniká Poskytovateli výhradní právo na plnění předmětu této Rámcové smlouvy. Objednatel je oprávněn plnění požadovat samostatnou veřejnou </w:t>
      </w:r>
      <w:r w:rsidR="00596A34">
        <w:rPr>
          <w:rFonts w:ascii="Arial" w:hAnsi="Arial" w:cs="Arial"/>
          <w:szCs w:val="20"/>
        </w:rPr>
        <w:t>zakázkou i od jiného dodavatele v případech vymezených touto Rámcovou smlouvou.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jako c</w:t>
      </w:r>
      <w:r w:rsidR="00F7365D" w:rsidRPr="00F7365D">
        <w:rPr>
          <w:rFonts w:ascii="Arial" w:hAnsi="Arial" w:cs="Arial"/>
          <w:szCs w:val="20"/>
        </w:rPr>
        <w:t>entrální zadavatel prohlašuje, že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organizační složkou státu;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splňuje veškeré podmínky a požadavky v</w:t>
      </w:r>
      <w:r w:rsidR="002F749C">
        <w:rPr>
          <w:rFonts w:ascii="Arial" w:hAnsi="Arial" w:cs="Arial"/>
          <w:szCs w:val="20"/>
        </w:rPr>
        <w:t xml:space="preserve"> této </w:t>
      </w:r>
      <w:r w:rsidRPr="00F7365D">
        <w:rPr>
          <w:rFonts w:ascii="Arial" w:hAnsi="Arial" w:cs="Arial"/>
          <w:szCs w:val="20"/>
        </w:rPr>
        <w:t>Rámcové smlouvě st</w:t>
      </w:r>
      <w:r w:rsidR="006F48C2">
        <w:rPr>
          <w:rFonts w:ascii="Arial" w:hAnsi="Arial" w:cs="Arial"/>
          <w:szCs w:val="20"/>
        </w:rPr>
        <w:t xml:space="preserve">anovené a je oprávněn </w:t>
      </w:r>
      <w:r w:rsidR="002F749C">
        <w:rPr>
          <w:rFonts w:ascii="Arial" w:hAnsi="Arial" w:cs="Arial"/>
          <w:szCs w:val="20"/>
        </w:rPr>
        <w:t xml:space="preserve">tuto </w:t>
      </w:r>
      <w:r w:rsidR="006F48C2">
        <w:rPr>
          <w:rFonts w:ascii="Arial" w:hAnsi="Arial" w:cs="Arial"/>
          <w:szCs w:val="20"/>
        </w:rPr>
        <w:t xml:space="preserve">Rámcovou </w:t>
      </w:r>
      <w:r w:rsidRPr="00F7365D">
        <w:rPr>
          <w:rFonts w:ascii="Arial" w:hAnsi="Arial" w:cs="Arial"/>
          <w:szCs w:val="20"/>
        </w:rPr>
        <w:t xml:space="preserve">smlouvu uzavřít na účet svůj i na účet jednotlivých Pověřujících zadavatelů a 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Pr="00F7365D">
        <w:rPr>
          <w:rFonts w:ascii="Arial" w:hAnsi="Arial" w:cs="Arial"/>
          <w:szCs w:val="20"/>
        </w:rPr>
        <w:t>;</w:t>
      </w:r>
    </w:p>
    <w:p w:rsidR="00F7365D" w:rsidRPr="00F7365D" w:rsidRDefault="00F7365D" w:rsidP="006D4762">
      <w:pPr>
        <w:numPr>
          <w:ilvl w:val="0"/>
          <w:numId w:val="3"/>
        </w:numPr>
        <w:tabs>
          <w:tab w:val="clear" w:pos="142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pokud př</w:t>
      </w:r>
      <w:r w:rsidR="006F48C2">
        <w:rPr>
          <w:rFonts w:ascii="Arial" w:hAnsi="Arial" w:cs="Arial"/>
          <w:szCs w:val="20"/>
        </w:rPr>
        <w:t>i popisu požadavků na jednotlivé</w:t>
      </w:r>
      <w:r w:rsidRPr="00F7365D">
        <w:rPr>
          <w:rFonts w:ascii="Arial" w:hAnsi="Arial" w:cs="Arial"/>
          <w:szCs w:val="20"/>
        </w:rPr>
        <w:t xml:space="preserve"> </w:t>
      </w:r>
      <w:r w:rsidR="006F48C2">
        <w:rPr>
          <w:rFonts w:ascii="Arial" w:hAnsi="Arial" w:cs="Arial"/>
          <w:szCs w:val="20"/>
        </w:rPr>
        <w:t xml:space="preserve">druhy </w:t>
      </w:r>
      <w:r w:rsidR="00AD4D68">
        <w:rPr>
          <w:rFonts w:ascii="Arial" w:hAnsi="Arial" w:cs="Arial"/>
          <w:szCs w:val="20"/>
        </w:rPr>
        <w:t xml:space="preserve">mobilních </w:t>
      </w:r>
      <w:r w:rsidR="006F48C2">
        <w:rPr>
          <w:rFonts w:ascii="Arial" w:hAnsi="Arial" w:cs="Arial"/>
          <w:szCs w:val="20"/>
        </w:rPr>
        <w:t>telekomunikačních služeb</w:t>
      </w:r>
      <w:r w:rsidRPr="00F7365D">
        <w:rPr>
          <w:rFonts w:ascii="Arial" w:hAnsi="Arial" w:cs="Arial"/>
          <w:szCs w:val="20"/>
        </w:rPr>
        <w:t xml:space="preserve">, jejichž </w:t>
      </w:r>
      <w:r w:rsidR="006F48C2">
        <w:rPr>
          <w:rFonts w:ascii="Arial" w:hAnsi="Arial" w:cs="Arial"/>
          <w:szCs w:val="20"/>
        </w:rPr>
        <w:t xml:space="preserve">poskytování </w:t>
      </w:r>
      <w:r w:rsidRPr="00F7365D">
        <w:rPr>
          <w:rFonts w:ascii="Arial" w:hAnsi="Arial" w:cs="Arial"/>
          <w:szCs w:val="20"/>
        </w:rPr>
        <w:t xml:space="preserve">je předmětem plnění </w:t>
      </w:r>
      <w:r w:rsidR="00E163A1">
        <w:rPr>
          <w:rFonts w:ascii="Arial" w:hAnsi="Arial" w:cs="Arial"/>
          <w:szCs w:val="20"/>
        </w:rPr>
        <w:t xml:space="preserve">této </w:t>
      </w:r>
      <w:r w:rsidRPr="00F7365D">
        <w:rPr>
          <w:rFonts w:ascii="Arial" w:hAnsi="Arial" w:cs="Arial"/>
          <w:szCs w:val="20"/>
        </w:rPr>
        <w:t xml:space="preserve">Rámcové smlouvy a navazujících dílčích smluv, uvedl </w:t>
      </w:r>
      <w:r w:rsidR="006F48C2">
        <w:rPr>
          <w:rFonts w:ascii="Arial" w:hAnsi="Arial" w:cs="Arial"/>
          <w:szCs w:val="20"/>
        </w:rPr>
        <w:t xml:space="preserve">Objednatel </w:t>
      </w:r>
      <w:r w:rsidRPr="00F7365D">
        <w:rPr>
          <w:rFonts w:ascii="Arial" w:hAnsi="Arial" w:cs="Arial"/>
          <w:szCs w:val="20"/>
        </w:rPr>
        <w:t>odkaz na specifikaci označení zboží či služeb, umožňuje v takových případech použití i jiných, kvalitativně a technicky obdobných řešení.</w:t>
      </w:r>
    </w:p>
    <w:p w:rsidR="00F7365D" w:rsidRPr="00F7365D" w:rsidRDefault="006F48C2" w:rsidP="006D4762">
      <w:pPr>
        <w:numPr>
          <w:ilvl w:val="0"/>
          <w:numId w:val="5"/>
        </w:numPr>
        <w:tabs>
          <w:tab w:val="num" w:pos="284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F7365D" w:rsidRPr="00F7365D">
        <w:rPr>
          <w:rFonts w:ascii="Arial" w:hAnsi="Arial" w:cs="Arial"/>
          <w:szCs w:val="20"/>
        </w:rPr>
        <w:t>prohlašuje, že</w:t>
      </w:r>
    </w:p>
    <w:p w:rsidR="00F7365D" w:rsidRP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>je podnikatelem</w:t>
      </w:r>
      <w:r w:rsidR="006F48C2">
        <w:rPr>
          <w:rFonts w:ascii="Arial" w:hAnsi="Arial" w:cs="Arial"/>
          <w:szCs w:val="20"/>
        </w:rPr>
        <w:t xml:space="preserve"> dle ustanovení § 420 a násl. Občanského zákoníku</w:t>
      </w:r>
      <w:r w:rsidRPr="00F7365D">
        <w:rPr>
          <w:rFonts w:ascii="Arial" w:hAnsi="Arial" w:cs="Arial"/>
          <w:szCs w:val="20"/>
        </w:rPr>
        <w:t>;</w:t>
      </w:r>
    </w:p>
    <w:p w:rsidR="00F7365D" w:rsidRDefault="00F7365D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F7365D">
        <w:rPr>
          <w:rFonts w:ascii="Arial" w:hAnsi="Arial" w:cs="Arial"/>
          <w:szCs w:val="20"/>
        </w:rPr>
        <w:t xml:space="preserve">se náležitě seznámil se všemi podklady, které byly součástí zadávací dokumentace Veřejné zakázky včetně všech jejích příloh a které stanovují požadavky na plnění předmětu </w:t>
      </w:r>
      <w:r w:rsidR="002F749C">
        <w:rPr>
          <w:rFonts w:ascii="Arial" w:hAnsi="Arial" w:cs="Arial"/>
          <w:szCs w:val="20"/>
        </w:rPr>
        <w:t xml:space="preserve">této </w:t>
      </w:r>
      <w:r w:rsidR="00596A34">
        <w:rPr>
          <w:rFonts w:ascii="Arial" w:hAnsi="Arial" w:cs="Arial"/>
          <w:szCs w:val="20"/>
        </w:rPr>
        <w:t xml:space="preserve">Rámcové smlouvy, splňuje </w:t>
      </w:r>
      <w:r w:rsidR="00596A34" w:rsidRPr="00F7365D">
        <w:rPr>
          <w:rFonts w:ascii="Arial" w:hAnsi="Arial" w:cs="Arial"/>
          <w:szCs w:val="20"/>
        </w:rPr>
        <w:t>veškeré podmínky a požadavky v</w:t>
      </w:r>
      <w:r w:rsidR="00596A34">
        <w:rPr>
          <w:rFonts w:ascii="Arial" w:hAnsi="Arial" w:cs="Arial"/>
          <w:szCs w:val="20"/>
        </w:rPr>
        <w:t xml:space="preserve"> této </w:t>
      </w:r>
      <w:r w:rsidR="00596A34" w:rsidRPr="00F7365D">
        <w:rPr>
          <w:rFonts w:ascii="Arial" w:hAnsi="Arial" w:cs="Arial"/>
          <w:szCs w:val="20"/>
        </w:rPr>
        <w:t xml:space="preserve">Rámcové smlouvě stanovené a je oprávněn </w:t>
      </w:r>
      <w:r w:rsidR="00596A34">
        <w:rPr>
          <w:rFonts w:ascii="Arial" w:hAnsi="Arial" w:cs="Arial"/>
          <w:szCs w:val="20"/>
        </w:rPr>
        <w:t xml:space="preserve">tuto </w:t>
      </w:r>
      <w:r w:rsidR="00596A34" w:rsidRPr="00F7365D">
        <w:rPr>
          <w:rFonts w:ascii="Arial" w:hAnsi="Arial" w:cs="Arial"/>
          <w:szCs w:val="20"/>
        </w:rPr>
        <w:t xml:space="preserve">Rámcovou smlouvu uzavřít a řádně plnit </w:t>
      </w:r>
      <w:r w:rsidR="00A5771F">
        <w:rPr>
          <w:rFonts w:ascii="Arial" w:hAnsi="Arial" w:cs="Arial"/>
          <w:szCs w:val="20"/>
        </w:rPr>
        <w:t>závazky</w:t>
      </w:r>
      <w:r w:rsidR="00596A34">
        <w:rPr>
          <w:rFonts w:ascii="Arial" w:hAnsi="Arial" w:cs="Arial"/>
          <w:szCs w:val="20"/>
        </w:rPr>
        <w:t xml:space="preserve"> z ní vyplývající</w:t>
      </w:r>
      <w:r w:rsidR="00596A34" w:rsidRPr="00F7365D">
        <w:rPr>
          <w:rFonts w:ascii="Arial" w:hAnsi="Arial" w:cs="Arial"/>
          <w:szCs w:val="20"/>
        </w:rPr>
        <w:t>;</w:t>
      </w:r>
    </w:p>
    <w:p w:rsidR="00C10736" w:rsidRDefault="00C10736" w:rsidP="006D4762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má veškerá povolení a/nebo souhlasy či jakákoliv jiná rozhodnutí nezbytná pro</w:t>
      </w:r>
      <w:r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 xml:space="preserve">řádné plnění </w:t>
      </w:r>
      <w:r w:rsidR="00A5771F">
        <w:rPr>
          <w:rFonts w:ascii="Arial" w:hAnsi="Arial" w:cs="Arial"/>
          <w:szCs w:val="20"/>
        </w:rPr>
        <w:t>závazků</w:t>
      </w:r>
      <w:r w:rsidRPr="00C10736">
        <w:rPr>
          <w:rFonts w:ascii="Arial" w:hAnsi="Arial" w:cs="Arial"/>
          <w:szCs w:val="20"/>
        </w:rPr>
        <w:t xml:space="preserve"> vyplývajících z této Rámcové smlouvy</w:t>
      </w:r>
      <w:r>
        <w:rPr>
          <w:rFonts w:ascii="Arial" w:hAnsi="Arial" w:cs="Arial"/>
          <w:szCs w:val="20"/>
        </w:rPr>
        <w:t xml:space="preserve">; </w:t>
      </w:r>
    </w:p>
    <w:p w:rsidR="002F749C" w:rsidRDefault="002F749C" w:rsidP="006D4762">
      <w:pPr>
        <w:numPr>
          <w:ilvl w:val="0"/>
          <w:numId w:val="4"/>
        </w:numPr>
        <w:tabs>
          <w:tab w:val="clear" w:pos="1785"/>
          <w:tab w:val="num" w:pos="709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 w:rsidRPr="00C10736">
        <w:rPr>
          <w:rFonts w:ascii="Arial" w:hAnsi="Arial" w:cs="Arial"/>
          <w:szCs w:val="20"/>
        </w:rPr>
        <w:t>dle jeho informací s ním nebylo zahájeno insolvenční řízení, není v úpadku, ani nelze dle</w:t>
      </w:r>
      <w:r w:rsidR="00A631AF">
        <w:rPr>
          <w:rFonts w:ascii="Arial" w:hAnsi="Arial" w:cs="Arial"/>
          <w:szCs w:val="20"/>
        </w:rPr>
        <w:t> </w:t>
      </w:r>
      <w:r w:rsidRPr="00C10736">
        <w:rPr>
          <w:rFonts w:ascii="Arial" w:hAnsi="Arial" w:cs="Arial"/>
          <w:szCs w:val="20"/>
        </w:rPr>
        <w:t>jeho informací tyto skutečnosti očekávat</w:t>
      </w:r>
      <w:r>
        <w:rPr>
          <w:rFonts w:ascii="Arial" w:hAnsi="Arial" w:cs="Arial"/>
          <w:szCs w:val="20"/>
        </w:rPr>
        <w:t>;</w:t>
      </w:r>
      <w:r w:rsidRPr="00F7365D">
        <w:rPr>
          <w:rFonts w:ascii="Arial" w:hAnsi="Arial" w:cs="Arial"/>
          <w:szCs w:val="20"/>
        </w:rPr>
        <w:t xml:space="preserve"> </w:t>
      </w:r>
    </w:p>
    <w:p w:rsidR="007A4138" w:rsidRDefault="00751526" w:rsidP="007A4138">
      <w:pPr>
        <w:numPr>
          <w:ilvl w:val="0"/>
          <w:numId w:val="4"/>
        </w:numPr>
        <w:tabs>
          <w:tab w:val="clear" w:pos="1785"/>
          <w:tab w:val="num" w:pos="1134"/>
        </w:tabs>
        <w:spacing w:line="280" w:lineRule="atLeast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751526">
        <w:rPr>
          <w:rFonts w:ascii="Arial" w:hAnsi="Arial" w:cs="Arial"/>
          <w:szCs w:val="20"/>
        </w:rPr>
        <w:t>odmínky stanovené</w:t>
      </w:r>
      <w:r w:rsidR="002F749C">
        <w:rPr>
          <w:rFonts w:ascii="Arial" w:hAnsi="Arial" w:cs="Arial"/>
          <w:szCs w:val="20"/>
        </w:rPr>
        <w:t xml:space="preserve"> touto</w:t>
      </w:r>
      <w:r w:rsidRPr="00751526">
        <w:rPr>
          <w:rFonts w:ascii="Arial" w:hAnsi="Arial" w:cs="Arial"/>
          <w:szCs w:val="20"/>
        </w:rPr>
        <w:t xml:space="preserve"> Rámcovou smlouvou mají vždy přednost před</w:t>
      </w:r>
      <w:r w:rsidR="006D0D39">
        <w:rPr>
          <w:rFonts w:ascii="Arial" w:hAnsi="Arial" w:cs="Arial"/>
          <w:szCs w:val="20"/>
        </w:rPr>
        <w:t> </w:t>
      </w:r>
      <w:r w:rsidRPr="00751526">
        <w:rPr>
          <w:rFonts w:ascii="Arial" w:hAnsi="Arial" w:cs="Arial"/>
          <w:szCs w:val="20"/>
        </w:rPr>
        <w:t xml:space="preserve">obchodními podmínkami </w:t>
      </w:r>
      <w:r>
        <w:rPr>
          <w:rFonts w:ascii="Arial" w:hAnsi="Arial" w:cs="Arial"/>
          <w:szCs w:val="20"/>
        </w:rPr>
        <w:t xml:space="preserve">Poskytovatele, tzn., </w:t>
      </w:r>
      <w:r w:rsidRPr="00751526">
        <w:rPr>
          <w:rFonts w:ascii="Arial" w:hAnsi="Arial" w:cs="Arial"/>
          <w:szCs w:val="20"/>
        </w:rPr>
        <w:t xml:space="preserve">že v případě rozporu mezi podmínkami definovanými </w:t>
      </w:r>
      <w:r w:rsidR="002F749C">
        <w:rPr>
          <w:rFonts w:ascii="Arial" w:hAnsi="Arial" w:cs="Arial"/>
          <w:szCs w:val="20"/>
        </w:rPr>
        <w:t xml:space="preserve">touto </w:t>
      </w:r>
      <w:r>
        <w:rPr>
          <w:rFonts w:ascii="Arial" w:hAnsi="Arial" w:cs="Arial"/>
          <w:szCs w:val="20"/>
        </w:rPr>
        <w:t xml:space="preserve">Rámcovou smlouvou a jejími přílohami </w:t>
      </w:r>
      <w:r w:rsidRPr="00751526">
        <w:rPr>
          <w:rFonts w:ascii="Arial" w:hAnsi="Arial" w:cs="Arial"/>
          <w:szCs w:val="20"/>
        </w:rPr>
        <w:t xml:space="preserve">a obchodními podmínkami </w:t>
      </w:r>
      <w:r>
        <w:rPr>
          <w:rFonts w:ascii="Arial" w:hAnsi="Arial" w:cs="Arial"/>
          <w:szCs w:val="20"/>
        </w:rPr>
        <w:t>Poskytova</w:t>
      </w:r>
      <w:r w:rsidR="006D0D39">
        <w:rPr>
          <w:rFonts w:ascii="Arial" w:hAnsi="Arial" w:cs="Arial"/>
          <w:szCs w:val="20"/>
        </w:rPr>
        <w:t>tele</w:t>
      </w:r>
      <w:r w:rsidR="002F749C">
        <w:rPr>
          <w:rFonts w:ascii="Arial" w:hAnsi="Arial" w:cs="Arial"/>
          <w:szCs w:val="20"/>
        </w:rPr>
        <w:t>,</w:t>
      </w:r>
      <w:r w:rsidR="006D0D39">
        <w:rPr>
          <w:rFonts w:ascii="Arial" w:hAnsi="Arial" w:cs="Arial"/>
          <w:szCs w:val="20"/>
        </w:rPr>
        <w:t xml:space="preserve"> platí ustanovení uvedená v</w:t>
      </w:r>
      <w:r w:rsidR="002F749C">
        <w:rPr>
          <w:rFonts w:ascii="Arial" w:hAnsi="Arial" w:cs="Arial"/>
          <w:szCs w:val="20"/>
        </w:rPr>
        <w:t xml:space="preserve"> této </w:t>
      </w:r>
      <w:r>
        <w:rPr>
          <w:rFonts w:ascii="Arial" w:hAnsi="Arial" w:cs="Arial"/>
          <w:szCs w:val="20"/>
        </w:rPr>
        <w:t>Rámcové s</w:t>
      </w:r>
      <w:r w:rsidRPr="00751526">
        <w:rPr>
          <w:rFonts w:ascii="Arial" w:hAnsi="Arial" w:cs="Arial"/>
          <w:szCs w:val="20"/>
        </w:rPr>
        <w:t xml:space="preserve">mlouvě </w:t>
      </w:r>
      <w:r>
        <w:rPr>
          <w:rFonts w:ascii="Arial" w:hAnsi="Arial" w:cs="Arial"/>
          <w:szCs w:val="20"/>
        </w:rPr>
        <w:t>a jejích přílohách</w:t>
      </w:r>
      <w:r w:rsidR="00C10736" w:rsidRPr="00C10736">
        <w:rPr>
          <w:rFonts w:ascii="Arial" w:hAnsi="Arial" w:cs="Arial"/>
          <w:szCs w:val="20"/>
        </w:rPr>
        <w:t xml:space="preserve"> </w:t>
      </w:r>
      <w:r w:rsidR="00C10736" w:rsidRPr="00751526">
        <w:rPr>
          <w:rFonts w:ascii="Arial" w:hAnsi="Arial" w:cs="Arial"/>
          <w:szCs w:val="20"/>
        </w:rPr>
        <w:t xml:space="preserve">a </w:t>
      </w:r>
      <w:r w:rsidR="00C10736">
        <w:rPr>
          <w:rFonts w:ascii="Arial" w:hAnsi="Arial" w:cs="Arial"/>
          <w:szCs w:val="20"/>
        </w:rPr>
        <w:t> </w:t>
      </w:r>
      <w:r w:rsidR="00C10736" w:rsidRPr="00751526">
        <w:rPr>
          <w:rFonts w:ascii="Arial" w:hAnsi="Arial" w:cs="Arial"/>
          <w:szCs w:val="20"/>
        </w:rPr>
        <w:t xml:space="preserve">stanovení obchodních podmínek </w:t>
      </w:r>
      <w:r w:rsidR="00C10736">
        <w:rPr>
          <w:rFonts w:ascii="Arial" w:hAnsi="Arial" w:cs="Arial"/>
          <w:szCs w:val="20"/>
        </w:rPr>
        <w:t>Poskytovatele</w:t>
      </w:r>
      <w:r w:rsidR="00C10736" w:rsidRPr="00751526">
        <w:rPr>
          <w:rFonts w:ascii="Arial" w:hAnsi="Arial" w:cs="Arial"/>
          <w:szCs w:val="20"/>
        </w:rPr>
        <w:t xml:space="preserve"> jsou neplatná.</w:t>
      </w:r>
    </w:p>
    <w:p w:rsidR="00377604" w:rsidRDefault="00377604" w:rsidP="00C654D7">
      <w:pPr>
        <w:pStyle w:val="Odstavecseseznamem"/>
        <w:spacing w:before="240" w:after="60" w:line="280" w:lineRule="atLeast"/>
        <w:ind w:left="357"/>
        <w:rPr>
          <w:rFonts w:ascii="Arial" w:hAnsi="Arial" w:cs="Arial"/>
          <w:b/>
          <w:szCs w:val="20"/>
        </w:rPr>
      </w:pPr>
    </w:p>
    <w:p w:rsidR="00F7365D" w:rsidRPr="00F7365D" w:rsidRDefault="006F48C2" w:rsidP="00914EC0">
      <w:pPr>
        <w:pStyle w:val="Odstavecseseznamem"/>
        <w:numPr>
          <w:ilvl w:val="0"/>
          <w:numId w:val="2"/>
        </w:numPr>
        <w:spacing w:before="240" w:after="60" w:line="280" w:lineRule="atLeast"/>
        <w:ind w:left="357" w:hanging="357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Účel a p</w:t>
      </w:r>
      <w:r w:rsidR="006D0D39">
        <w:rPr>
          <w:rFonts w:ascii="Arial" w:hAnsi="Arial" w:cs="Arial"/>
          <w:b/>
          <w:szCs w:val="20"/>
        </w:rPr>
        <w:t>ředmět Rámcové s</w:t>
      </w:r>
      <w:r w:rsidR="00E84300" w:rsidRPr="00F7365D">
        <w:rPr>
          <w:rFonts w:ascii="Arial" w:hAnsi="Arial" w:cs="Arial"/>
          <w:b/>
          <w:szCs w:val="20"/>
        </w:rPr>
        <w:t>mlouvy</w:t>
      </w:r>
    </w:p>
    <w:p w:rsidR="00751526" w:rsidRDefault="006F48C2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Účelem</w:t>
      </w:r>
      <w:r w:rsidR="002F749C">
        <w:rPr>
          <w:rFonts w:ascii="Arial" w:hAnsi="Arial" w:cs="Arial"/>
          <w:szCs w:val="20"/>
        </w:rPr>
        <w:t xml:space="preserve"> této</w:t>
      </w:r>
      <w:r>
        <w:rPr>
          <w:rFonts w:ascii="Arial" w:hAnsi="Arial" w:cs="Arial"/>
          <w:szCs w:val="20"/>
        </w:rPr>
        <w:t xml:space="preserve"> Rámcové s</w:t>
      </w:r>
      <w:r w:rsidR="00E84300" w:rsidRPr="00F34189">
        <w:rPr>
          <w:rFonts w:ascii="Arial" w:hAnsi="Arial" w:cs="Arial"/>
          <w:szCs w:val="20"/>
        </w:rPr>
        <w:t xml:space="preserve">mlouvy je zajištění </w:t>
      </w:r>
      <w:r w:rsidRPr="006F48C2">
        <w:rPr>
          <w:rFonts w:ascii="Arial" w:hAnsi="Arial" w:cs="Arial"/>
          <w:szCs w:val="20"/>
        </w:rPr>
        <w:t>poskytování hlasových a datových telekomunikačních služeb prostřednictvím</w:t>
      </w:r>
      <w:r w:rsidR="00751526" w:rsidRPr="00751526">
        <w:t xml:space="preserve"> </w:t>
      </w:r>
      <w:r w:rsidR="00751526" w:rsidRPr="00751526">
        <w:rPr>
          <w:rFonts w:ascii="Arial" w:hAnsi="Arial" w:cs="Arial"/>
          <w:szCs w:val="20"/>
        </w:rPr>
        <w:t>GSM sítě</w:t>
      </w:r>
      <w:r w:rsidRPr="006F48C2">
        <w:rPr>
          <w:rFonts w:ascii="Arial" w:hAnsi="Arial" w:cs="Arial"/>
          <w:szCs w:val="20"/>
        </w:rPr>
        <w:t xml:space="preserve"> mobilního operátora </w:t>
      </w:r>
      <w:r>
        <w:rPr>
          <w:rFonts w:ascii="Arial" w:hAnsi="Arial" w:cs="Arial"/>
          <w:szCs w:val="20"/>
        </w:rPr>
        <w:t>pro Objednatele a</w:t>
      </w:r>
      <w:r w:rsidR="00751526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Pověřující zadavatele vymezené v odst. 1 Preambule </w:t>
      </w:r>
      <w:r w:rsidR="002F749C">
        <w:rPr>
          <w:rFonts w:ascii="Arial" w:hAnsi="Arial" w:cs="Arial"/>
          <w:szCs w:val="20"/>
        </w:rPr>
        <w:t xml:space="preserve">této </w:t>
      </w:r>
      <w:r>
        <w:rPr>
          <w:rFonts w:ascii="Arial" w:hAnsi="Arial" w:cs="Arial"/>
          <w:szCs w:val="20"/>
        </w:rPr>
        <w:t>Rámcové smlouvy.</w:t>
      </w:r>
      <w:r w:rsidR="00751526">
        <w:rPr>
          <w:rFonts w:ascii="Arial" w:hAnsi="Arial" w:cs="Arial"/>
          <w:szCs w:val="20"/>
        </w:rPr>
        <w:t xml:space="preserve"> </w:t>
      </w:r>
    </w:p>
    <w:p w:rsidR="00751526" w:rsidRDefault="00751526" w:rsidP="006D4762">
      <w:pPr>
        <w:pStyle w:val="Odstavec2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</w:t>
      </w:r>
      <w:r w:rsidR="002F749C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Rámcové s</w:t>
      </w:r>
      <w:r w:rsidRPr="00F34189">
        <w:rPr>
          <w:rFonts w:ascii="Arial" w:hAnsi="Arial" w:cs="Arial"/>
          <w:sz w:val="20"/>
          <w:szCs w:val="20"/>
        </w:rPr>
        <w:t>mlouvy je stanovení podmínek pro poskytování</w:t>
      </w:r>
      <w:r w:rsidR="006D0D39">
        <w:rPr>
          <w:rFonts w:ascii="Arial" w:hAnsi="Arial" w:cs="Arial"/>
          <w:sz w:val="20"/>
          <w:szCs w:val="20"/>
        </w:rPr>
        <w:t xml:space="preserve"> mobilních</w:t>
      </w:r>
      <w:r w:rsidRPr="00F34189">
        <w:rPr>
          <w:rFonts w:ascii="Arial" w:hAnsi="Arial" w:cs="Arial"/>
          <w:sz w:val="20"/>
          <w:szCs w:val="20"/>
        </w:rPr>
        <w:t xml:space="preserve"> telekomunikačních služeb </w:t>
      </w:r>
      <w:r w:rsidRPr="00751526">
        <w:rPr>
          <w:rFonts w:ascii="Arial" w:hAnsi="Arial" w:cs="Arial"/>
          <w:sz w:val="20"/>
          <w:szCs w:val="20"/>
        </w:rPr>
        <w:t xml:space="preserve">prostřednictvím GSM sítě </w:t>
      </w:r>
      <w:r w:rsidRPr="006D0D39">
        <w:rPr>
          <w:rFonts w:ascii="Arial" w:hAnsi="Arial" w:cs="Arial"/>
          <w:sz w:val="20"/>
          <w:szCs w:val="20"/>
        </w:rPr>
        <w:t>a stanovení postupu při uzavírání jednotlivých dílčích smluv na poskytování níže uvedených služeb</w:t>
      </w:r>
      <w:r w:rsidR="002F749C">
        <w:rPr>
          <w:rFonts w:ascii="Arial" w:hAnsi="Arial" w:cs="Arial"/>
          <w:sz w:val="20"/>
          <w:szCs w:val="20"/>
        </w:rPr>
        <w:t xml:space="preserve"> </w:t>
      </w:r>
      <w:r w:rsidR="002F749C" w:rsidRPr="006D0D39">
        <w:rPr>
          <w:rFonts w:ascii="Arial" w:hAnsi="Arial" w:cs="Arial"/>
          <w:sz w:val="20"/>
          <w:szCs w:val="20"/>
        </w:rPr>
        <w:t>(dále jen „</w:t>
      </w:r>
      <w:r w:rsidR="002F749C" w:rsidRPr="007567F6">
        <w:rPr>
          <w:rFonts w:ascii="Arial" w:hAnsi="Arial" w:cs="Arial"/>
          <w:b/>
          <w:i/>
          <w:sz w:val="20"/>
          <w:szCs w:val="20"/>
        </w:rPr>
        <w:t>Dílčí smlouvy</w:t>
      </w:r>
      <w:r w:rsidR="002F749C" w:rsidRPr="006D0D39">
        <w:rPr>
          <w:rFonts w:ascii="Arial" w:hAnsi="Arial" w:cs="Arial"/>
          <w:sz w:val="20"/>
          <w:szCs w:val="20"/>
        </w:rPr>
        <w:t xml:space="preserve">“) </w:t>
      </w:r>
      <w:r w:rsidRPr="006D0D39">
        <w:rPr>
          <w:rFonts w:ascii="Arial" w:hAnsi="Arial" w:cs="Arial"/>
          <w:sz w:val="20"/>
          <w:szCs w:val="20"/>
        </w:rPr>
        <w:t>Poskytovatelem Objednateli: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zajištění mobilních hlasových služeb,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zaji</w:t>
      </w:r>
      <w:r w:rsidR="00BE1E41" w:rsidRPr="00BE1E41">
        <w:rPr>
          <w:rFonts w:ascii="Arial" w:hAnsi="Arial" w:cs="Arial"/>
          <w:szCs w:val="20"/>
        </w:rPr>
        <w:t>štění mobilních datových služeb</w:t>
      </w:r>
      <w:r w:rsidR="00C14142">
        <w:rPr>
          <w:rFonts w:ascii="Arial" w:hAnsi="Arial" w:cs="Arial"/>
          <w:szCs w:val="20"/>
        </w:rPr>
        <w:t>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t>maximální dostupnost a spolehlivost služby, garance dostupnosti služby,</w:t>
      </w:r>
    </w:p>
    <w:p w:rsidR="00BE1E41" w:rsidRPr="00BE1E41" w:rsidRDefault="006F48C2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 w:rsidRPr="00BE1E41">
        <w:rPr>
          <w:rFonts w:ascii="Arial" w:hAnsi="Arial" w:cs="Arial"/>
          <w:szCs w:val="20"/>
        </w:rPr>
        <w:lastRenderedPageBreak/>
        <w:t>zajištění potře</w:t>
      </w:r>
      <w:r w:rsidR="006D0D39" w:rsidRPr="00BE1E41">
        <w:rPr>
          <w:rFonts w:ascii="Arial" w:hAnsi="Arial" w:cs="Arial"/>
          <w:szCs w:val="20"/>
        </w:rPr>
        <w:t>bného rozsahu telefonních čísel a</w:t>
      </w:r>
    </w:p>
    <w:p w:rsidR="00751526" w:rsidRPr="00BE1E41" w:rsidRDefault="00466C74" w:rsidP="006D4762">
      <w:pPr>
        <w:numPr>
          <w:ilvl w:val="1"/>
          <w:numId w:val="5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zabezpečení zákaznické podpory</w:t>
      </w:r>
    </w:p>
    <w:p w:rsidR="00E84300" w:rsidRDefault="006D0D39" w:rsidP="00751526">
      <w:pPr>
        <w:spacing w:line="280" w:lineRule="atLeast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(</w:t>
      </w:r>
      <w:r w:rsidR="00E84300" w:rsidRPr="00F34189">
        <w:rPr>
          <w:rFonts w:ascii="Arial" w:hAnsi="Arial" w:cs="Arial"/>
          <w:szCs w:val="20"/>
        </w:rPr>
        <w:t>dále</w:t>
      </w:r>
      <w:r>
        <w:rPr>
          <w:rFonts w:ascii="Arial" w:hAnsi="Arial" w:cs="Arial"/>
          <w:szCs w:val="20"/>
        </w:rPr>
        <w:t xml:space="preserve"> jen</w:t>
      </w:r>
      <w:r w:rsidR="00E84300" w:rsidRPr="00F34189">
        <w:rPr>
          <w:rFonts w:ascii="Arial" w:hAnsi="Arial" w:cs="Arial"/>
          <w:szCs w:val="20"/>
        </w:rPr>
        <w:t xml:space="preserve"> souhrnně jako „</w:t>
      </w:r>
      <w:r w:rsidR="00E84300" w:rsidRPr="007567F6">
        <w:rPr>
          <w:rFonts w:ascii="Arial" w:hAnsi="Arial" w:cs="Arial"/>
          <w:b/>
          <w:i/>
          <w:szCs w:val="20"/>
        </w:rPr>
        <w:t>Služby</w:t>
      </w:r>
      <w:r>
        <w:rPr>
          <w:rFonts w:ascii="Arial" w:hAnsi="Arial" w:cs="Arial"/>
          <w:szCs w:val="20"/>
        </w:rPr>
        <w:t>“).</w:t>
      </w:r>
    </w:p>
    <w:p w:rsidR="008C751B" w:rsidRDefault="00466C74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Detailní </w:t>
      </w:r>
      <w:r w:rsidR="008C751B" w:rsidRPr="008C751B">
        <w:rPr>
          <w:rFonts w:ascii="Arial" w:hAnsi="Arial" w:cs="Arial"/>
          <w:szCs w:val="20"/>
        </w:rPr>
        <w:t>speci</w:t>
      </w:r>
      <w:r w:rsidR="008C751B">
        <w:rPr>
          <w:rFonts w:ascii="Arial" w:hAnsi="Arial" w:cs="Arial"/>
          <w:szCs w:val="20"/>
        </w:rPr>
        <w:t xml:space="preserve">fikace poskytovaných Služeb je uvedena </w:t>
      </w:r>
      <w:r w:rsidR="00AD4D68">
        <w:rPr>
          <w:rFonts w:ascii="Arial" w:hAnsi="Arial" w:cs="Arial"/>
          <w:szCs w:val="20"/>
        </w:rPr>
        <w:t>v Příloze č. 1 a</w:t>
      </w:r>
      <w:r w:rsidR="00AD4D68" w:rsidRPr="008C751B">
        <w:rPr>
          <w:rFonts w:ascii="Arial" w:hAnsi="Arial" w:cs="Arial"/>
          <w:szCs w:val="20"/>
        </w:rPr>
        <w:t xml:space="preserve"> </w:t>
      </w:r>
      <w:r w:rsidR="008C751B" w:rsidRPr="008C751B">
        <w:rPr>
          <w:rFonts w:ascii="Arial" w:hAnsi="Arial" w:cs="Arial"/>
          <w:szCs w:val="20"/>
        </w:rPr>
        <w:t>v</w:t>
      </w:r>
      <w:r w:rsidR="008C751B">
        <w:rPr>
          <w:rFonts w:ascii="Arial" w:hAnsi="Arial" w:cs="Arial"/>
          <w:szCs w:val="20"/>
        </w:rPr>
        <w:t> Příloze č. 2 této Rámcové smlouvy</w:t>
      </w:r>
      <w:r w:rsidR="008C751B" w:rsidRPr="008C751B">
        <w:rPr>
          <w:rFonts w:ascii="Arial" w:hAnsi="Arial" w:cs="Arial"/>
          <w:szCs w:val="20"/>
        </w:rPr>
        <w:t>, kte</w:t>
      </w:r>
      <w:r w:rsidR="008C751B">
        <w:rPr>
          <w:rFonts w:ascii="Arial" w:hAnsi="Arial" w:cs="Arial"/>
          <w:szCs w:val="20"/>
        </w:rPr>
        <w:t>ré jsou nedílnou součástí této Rámcové s</w:t>
      </w:r>
      <w:r w:rsidR="008C751B" w:rsidRPr="008C751B">
        <w:rPr>
          <w:rFonts w:ascii="Arial" w:hAnsi="Arial" w:cs="Arial"/>
          <w:szCs w:val="20"/>
        </w:rPr>
        <w:t xml:space="preserve">mlouvy. 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Tato Rámcová smlouva definuje technické parametry, cenové podmínky a další pravidla poskytování Služeb, která jsou závazná pro uzavírání Dílčích smluv. Dojde-li k rozporu mezi ustanoveními uvedenými v této Rámcové smlouvě a Dílčí smlouvě, přednostně platí ustanovení uvedené v této Rámcové smlouvě, pokud se Smluvní strany prokazatelně nedohodnou jinak.</w:t>
      </w:r>
    </w:p>
    <w:p w:rsidR="00D16473" w:rsidRDefault="007567F6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Nedílnou součástí této Rámcové smlouvy jsou Všeobecné obchodní podmínky Poskytovatele obsahující podmínky dle zákona č. 127/2005 Sb., o elektronických komunikacích, ve znění pozdějších předpisů, zejména podmínky stanovené v § 63 uvedeného zákona (dále </w:t>
      </w:r>
      <w:r w:rsidR="00E4311B">
        <w:rPr>
          <w:rFonts w:ascii="Arial" w:hAnsi="Arial" w:cs="Arial"/>
          <w:szCs w:val="20"/>
        </w:rPr>
        <w:t xml:space="preserve">jen </w:t>
      </w:r>
      <w:r w:rsidRPr="007567F6">
        <w:rPr>
          <w:rFonts w:ascii="Arial" w:hAnsi="Arial" w:cs="Arial"/>
          <w:szCs w:val="20"/>
        </w:rPr>
        <w:t>j</w:t>
      </w:r>
      <w:r w:rsidR="00E4311B">
        <w:rPr>
          <w:rFonts w:ascii="Arial" w:hAnsi="Arial" w:cs="Arial"/>
          <w:szCs w:val="20"/>
        </w:rPr>
        <w:t xml:space="preserve">ako </w:t>
      </w:r>
      <w:r w:rsidRPr="007567F6">
        <w:rPr>
          <w:rFonts w:ascii="Arial" w:hAnsi="Arial" w:cs="Arial"/>
          <w:szCs w:val="20"/>
        </w:rPr>
        <w:t>„</w:t>
      </w:r>
      <w:r w:rsidRPr="007567F6">
        <w:rPr>
          <w:rFonts w:ascii="Arial" w:hAnsi="Arial" w:cs="Arial"/>
          <w:b/>
          <w:i/>
          <w:szCs w:val="20"/>
        </w:rPr>
        <w:t>VOP</w:t>
      </w:r>
      <w:r w:rsidRPr="007567F6">
        <w:rPr>
          <w:rFonts w:ascii="Arial" w:hAnsi="Arial" w:cs="Arial"/>
          <w:szCs w:val="20"/>
        </w:rPr>
        <w:t xml:space="preserve">“). Dojde-li k rozporu mezi ustanoveními uvedenými v této Rámcové smlouvě nebo Dílčí smlouvě a ustanoveními uvedenými ve VOP Poskytovatele, přednostně platí ustanovení uvedené v této Rámcové smlouvě nebo Dílčí smlouvě. </w:t>
      </w:r>
    </w:p>
    <w:p w:rsidR="00D16473" w:rsidRPr="00D16473" w:rsidRDefault="00D16473" w:rsidP="00D16473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D16473">
        <w:rPr>
          <w:rFonts w:ascii="Arial" w:hAnsi="Arial" w:cs="Arial"/>
          <w:szCs w:val="20"/>
        </w:rPr>
        <w:t>Nedílnou součástí této Rámcové smlouvy j</w:t>
      </w:r>
      <w:r w:rsidR="00A631AF">
        <w:rPr>
          <w:rFonts w:ascii="Arial" w:hAnsi="Arial" w:cs="Arial"/>
          <w:szCs w:val="20"/>
        </w:rPr>
        <w:t>e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vzorový návrh Dílčí smlouvy</w:t>
      </w:r>
      <w:r w:rsidRPr="00D1647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zpracovaný </w:t>
      </w:r>
      <w:r w:rsidRPr="00D16473">
        <w:rPr>
          <w:rFonts w:ascii="Arial" w:hAnsi="Arial" w:cs="Arial"/>
          <w:szCs w:val="20"/>
        </w:rPr>
        <w:t>Poskytovatele</w:t>
      </w:r>
      <w:r>
        <w:rPr>
          <w:rFonts w:ascii="Arial" w:hAnsi="Arial" w:cs="Arial"/>
          <w:szCs w:val="20"/>
        </w:rPr>
        <w:t>m</w:t>
      </w:r>
      <w:r w:rsidRPr="00D16473">
        <w:rPr>
          <w:rFonts w:ascii="Arial" w:hAnsi="Arial" w:cs="Arial"/>
          <w:szCs w:val="20"/>
        </w:rPr>
        <w:t xml:space="preserve"> obsahující </w:t>
      </w:r>
      <w:r>
        <w:rPr>
          <w:rFonts w:ascii="Arial" w:hAnsi="Arial" w:cs="Arial"/>
          <w:szCs w:val="20"/>
        </w:rPr>
        <w:t xml:space="preserve">konkrétní </w:t>
      </w:r>
      <w:r w:rsidRPr="00D16473">
        <w:rPr>
          <w:rFonts w:ascii="Arial" w:hAnsi="Arial" w:cs="Arial"/>
          <w:szCs w:val="20"/>
        </w:rPr>
        <w:t xml:space="preserve">podmínky </w:t>
      </w:r>
      <w:r>
        <w:rPr>
          <w:rFonts w:ascii="Arial" w:hAnsi="Arial" w:cs="Arial"/>
          <w:szCs w:val="20"/>
        </w:rPr>
        <w:t>poskytování plnění dle této Rámcové smlouvy</w:t>
      </w:r>
      <w:r w:rsidRPr="00D16473">
        <w:rPr>
          <w:rFonts w:ascii="Arial" w:hAnsi="Arial" w:cs="Arial"/>
          <w:szCs w:val="20"/>
        </w:rPr>
        <w:t xml:space="preserve">. </w:t>
      </w:r>
    </w:p>
    <w:p w:rsidR="007567F6" w:rsidRP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>Poskytovatel se zavazuje poskytovat Objednateli za podmínek u</w:t>
      </w:r>
      <w:r w:rsidR="008D5666">
        <w:rPr>
          <w:rFonts w:ascii="Arial" w:hAnsi="Arial" w:cs="Arial"/>
          <w:szCs w:val="20"/>
        </w:rPr>
        <w:t xml:space="preserve">vedených v této Rámcové smlouvě </w:t>
      </w:r>
      <w:r w:rsidRPr="007567F6">
        <w:rPr>
          <w:rFonts w:ascii="Arial" w:hAnsi="Arial" w:cs="Arial"/>
          <w:szCs w:val="20"/>
        </w:rPr>
        <w:t>a Dílčích smlouvách Služby ve sjednaném rozsahu</w:t>
      </w:r>
      <w:r w:rsidR="00E4311B">
        <w:rPr>
          <w:rFonts w:ascii="Arial" w:hAnsi="Arial" w:cs="Arial"/>
          <w:szCs w:val="20"/>
        </w:rPr>
        <w:t>, jakosti, ceně a čase (dále jen jako</w:t>
      </w:r>
      <w:r w:rsidRPr="007567F6">
        <w:rPr>
          <w:rFonts w:ascii="Arial" w:hAnsi="Arial" w:cs="Arial"/>
          <w:szCs w:val="20"/>
        </w:rPr>
        <w:t xml:space="preserve"> „</w:t>
      </w:r>
      <w:r w:rsidRPr="007567F6">
        <w:rPr>
          <w:rFonts w:ascii="Arial" w:hAnsi="Arial" w:cs="Arial"/>
          <w:b/>
          <w:i/>
          <w:szCs w:val="20"/>
        </w:rPr>
        <w:t>Plnění</w:t>
      </w:r>
      <w:r w:rsidRPr="007567F6">
        <w:rPr>
          <w:rFonts w:ascii="Arial" w:hAnsi="Arial" w:cs="Arial"/>
          <w:szCs w:val="20"/>
        </w:rPr>
        <w:t xml:space="preserve">“). </w:t>
      </w:r>
    </w:p>
    <w:p w:rsidR="007567F6" w:rsidRDefault="007567F6" w:rsidP="006D4762">
      <w:pPr>
        <w:numPr>
          <w:ilvl w:val="0"/>
          <w:numId w:val="6"/>
        </w:numPr>
        <w:spacing w:line="280" w:lineRule="atLeast"/>
        <w:rPr>
          <w:rFonts w:ascii="Arial" w:hAnsi="Arial" w:cs="Arial"/>
          <w:szCs w:val="20"/>
        </w:rPr>
      </w:pPr>
      <w:r w:rsidRPr="007567F6">
        <w:rPr>
          <w:rFonts w:ascii="Arial" w:hAnsi="Arial" w:cs="Arial"/>
          <w:szCs w:val="20"/>
        </w:rPr>
        <w:t xml:space="preserve">Objednatel se zavazuje zaplatit za Plnění poskytnuté v souladu s touto Rámcovou smlouvou </w:t>
      </w:r>
      <w:r w:rsidRPr="00914EC0">
        <w:rPr>
          <w:rFonts w:ascii="Arial" w:hAnsi="Arial" w:cs="Arial"/>
          <w:szCs w:val="20"/>
        </w:rPr>
        <w:t>a Dílčími smlouvami sjednanou cenu.</w:t>
      </w:r>
    </w:p>
    <w:p w:rsidR="007A4138" w:rsidRPr="00914EC0" w:rsidRDefault="007A4138" w:rsidP="007A4138">
      <w:pPr>
        <w:spacing w:line="280" w:lineRule="atLeast"/>
        <w:ind w:left="720"/>
        <w:rPr>
          <w:rFonts w:ascii="Arial" w:hAnsi="Arial" w:cs="Arial"/>
          <w:szCs w:val="20"/>
        </w:rPr>
      </w:pPr>
    </w:p>
    <w:p w:rsidR="007567F6" w:rsidRPr="00914EC0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914EC0">
        <w:rPr>
          <w:rFonts w:ascii="Arial" w:hAnsi="Arial" w:cs="Arial"/>
          <w:b/>
          <w:szCs w:val="20"/>
        </w:rPr>
        <w:t>Dílčí smlouvy</w:t>
      </w:r>
      <w:r w:rsidR="007567F6" w:rsidRPr="00914EC0">
        <w:rPr>
          <w:rFonts w:ascii="Arial" w:hAnsi="Arial" w:cs="Arial"/>
          <w:b/>
          <w:szCs w:val="20"/>
        </w:rPr>
        <w:t xml:space="preserve"> a postup jejich uzavření</w:t>
      </w:r>
    </w:p>
    <w:p w:rsidR="002421A3" w:rsidRPr="00914EC0" w:rsidRDefault="0038185A" w:rsidP="002421A3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bookmarkStart w:id="1" w:name="_Ref317638880"/>
      <w:r w:rsidRPr="00914EC0">
        <w:rPr>
          <w:rFonts w:ascii="Arial" w:hAnsi="Arial" w:cs="Arial"/>
          <w:sz w:val="20"/>
        </w:rPr>
        <w:t xml:space="preserve">Jednotlivé Dílčí smlouvy dle této Rámcové smlouvy budou uzavírány </w:t>
      </w:r>
      <w:r w:rsidR="00EE2C53" w:rsidRPr="00914EC0">
        <w:rPr>
          <w:rFonts w:ascii="Arial" w:hAnsi="Arial" w:cs="Arial"/>
          <w:sz w:val="20"/>
        </w:rPr>
        <w:t>postupem dle Zákona o</w:t>
      </w:r>
      <w:r w:rsidR="00CF6ABE" w:rsidRPr="00914EC0">
        <w:rPr>
          <w:rFonts w:ascii="Arial" w:hAnsi="Arial" w:cs="Arial"/>
          <w:sz w:val="20"/>
        </w:rPr>
        <w:t> </w:t>
      </w:r>
      <w:r w:rsidR="00EE2C53" w:rsidRPr="00914EC0">
        <w:rPr>
          <w:rFonts w:ascii="Arial" w:hAnsi="Arial" w:cs="Arial"/>
          <w:sz w:val="20"/>
        </w:rPr>
        <w:t xml:space="preserve">veřejných zakázkách a této Rámcové smlouvy, </w:t>
      </w:r>
      <w:r w:rsidRPr="00914EC0">
        <w:rPr>
          <w:rFonts w:ascii="Arial" w:hAnsi="Arial" w:cs="Arial"/>
          <w:sz w:val="20"/>
        </w:rPr>
        <w:t xml:space="preserve">na základě výzvy </w:t>
      </w:r>
      <w:r w:rsidR="00332CBA" w:rsidRPr="00914EC0">
        <w:rPr>
          <w:rFonts w:ascii="Arial" w:hAnsi="Arial" w:cs="Arial"/>
          <w:sz w:val="20"/>
        </w:rPr>
        <w:t>k poskytnutí plnění, jež je návrhem na uzavření Dílčí smlouvy, a písemného potvrzení této výzvy Poskytovatelem, jež je přijetím návrhu Dílčí smlouvy. Výzvou k poskytnutí plnění</w:t>
      </w:r>
      <w:r w:rsidR="00D22DDA" w:rsidRPr="00914EC0">
        <w:rPr>
          <w:rFonts w:ascii="Arial" w:hAnsi="Arial" w:cs="Arial"/>
          <w:sz w:val="20"/>
        </w:rPr>
        <w:t xml:space="preserve"> </w:t>
      </w:r>
      <w:r w:rsidR="00591893" w:rsidRPr="00914EC0">
        <w:rPr>
          <w:rFonts w:ascii="Arial" w:hAnsi="Arial" w:cs="Arial"/>
          <w:sz w:val="20"/>
        </w:rPr>
        <w:t>se pro účely této Rámcové smlouvy rozumí</w:t>
      </w:r>
      <w:r w:rsidR="008632AA" w:rsidRPr="00914EC0">
        <w:rPr>
          <w:rFonts w:ascii="Arial" w:hAnsi="Arial" w:cs="Arial"/>
          <w:sz w:val="20"/>
        </w:rPr>
        <w:t xml:space="preserve"> zaslání </w:t>
      </w:r>
      <w:r w:rsidR="008632AA" w:rsidRPr="00914EC0">
        <w:rPr>
          <w:rFonts w:ascii="Arial" w:hAnsi="Arial" w:cs="Arial"/>
          <w:sz w:val="20"/>
          <w:u w:val="single"/>
        </w:rPr>
        <w:t>návrhu Dílčí smlouvy podepsaného oprávněným zástupcem Objednatele</w:t>
      </w:r>
      <w:r w:rsidR="00332CBA" w:rsidRPr="00914EC0">
        <w:rPr>
          <w:rFonts w:ascii="Arial" w:hAnsi="Arial" w:cs="Arial"/>
          <w:sz w:val="20"/>
          <w:u w:val="single"/>
        </w:rPr>
        <w:t xml:space="preserve">, jehož </w:t>
      </w:r>
      <w:r w:rsidR="008632AA" w:rsidRPr="00914EC0">
        <w:rPr>
          <w:rFonts w:ascii="Arial" w:hAnsi="Arial" w:cs="Arial"/>
          <w:sz w:val="20"/>
          <w:u w:val="single"/>
        </w:rPr>
        <w:t xml:space="preserve">přílohou </w:t>
      </w:r>
      <w:r w:rsidR="00332CBA" w:rsidRPr="00914EC0">
        <w:rPr>
          <w:rFonts w:ascii="Arial" w:hAnsi="Arial" w:cs="Arial"/>
          <w:sz w:val="20"/>
          <w:u w:val="single"/>
        </w:rPr>
        <w:t>budou požadavky</w:t>
      </w:r>
      <w:r w:rsidR="00EE2C53" w:rsidRPr="00914EC0">
        <w:rPr>
          <w:rFonts w:ascii="Arial" w:hAnsi="Arial" w:cs="Arial"/>
          <w:sz w:val="20"/>
          <w:u w:val="single"/>
        </w:rPr>
        <w:t xml:space="preserve"> Objednatele</w:t>
      </w:r>
      <w:r w:rsidR="00591893" w:rsidRPr="00914EC0">
        <w:rPr>
          <w:rFonts w:ascii="Arial" w:hAnsi="Arial" w:cs="Arial"/>
          <w:sz w:val="20"/>
          <w:u w:val="single"/>
        </w:rPr>
        <w:t xml:space="preserve"> na</w:t>
      </w:r>
      <w:r w:rsidR="008632AA" w:rsidRPr="00914EC0">
        <w:rPr>
          <w:rFonts w:ascii="Arial" w:hAnsi="Arial" w:cs="Arial"/>
          <w:sz w:val="20"/>
          <w:u w:val="single"/>
        </w:rPr>
        <w:t> </w:t>
      </w:r>
      <w:r w:rsidR="00591893" w:rsidRPr="00914EC0">
        <w:rPr>
          <w:rFonts w:ascii="Arial" w:hAnsi="Arial" w:cs="Arial"/>
          <w:sz w:val="20"/>
          <w:u w:val="single"/>
        </w:rPr>
        <w:t xml:space="preserve">jednotlivé Služby </w:t>
      </w:r>
      <w:r w:rsidR="00EE2C53" w:rsidRPr="00914EC0">
        <w:rPr>
          <w:rFonts w:ascii="Arial" w:hAnsi="Arial" w:cs="Arial"/>
          <w:sz w:val="20"/>
          <w:u w:val="single"/>
        </w:rPr>
        <w:t>dle té</w:t>
      </w:r>
      <w:r w:rsidR="00332CBA" w:rsidRPr="00914EC0">
        <w:rPr>
          <w:rFonts w:ascii="Arial" w:hAnsi="Arial" w:cs="Arial"/>
          <w:sz w:val="20"/>
          <w:u w:val="single"/>
        </w:rPr>
        <w:t>to Rámcové smlouvy</w:t>
      </w:r>
      <w:r w:rsidR="001D50AC" w:rsidRPr="00914EC0">
        <w:rPr>
          <w:rFonts w:ascii="Arial" w:hAnsi="Arial" w:cs="Arial"/>
          <w:sz w:val="20"/>
          <w:u w:val="single"/>
        </w:rPr>
        <w:t xml:space="preserve"> a jejich Příloh</w:t>
      </w:r>
      <w:r w:rsidR="00591893" w:rsidRPr="00914EC0">
        <w:rPr>
          <w:rFonts w:ascii="Arial" w:hAnsi="Arial" w:cs="Arial"/>
          <w:sz w:val="20"/>
        </w:rPr>
        <w:t>.</w:t>
      </w:r>
      <w:r w:rsidR="00332CBA" w:rsidRPr="00914EC0">
        <w:rPr>
          <w:rFonts w:ascii="Arial" w:hAnsi="Arial" w:cs="Arial"/>
          <w:sz w:val="20"/>
        </w:rPr>
        <w:t xml:space="preserve"> </w:t>
      </w:r>
      <w:r w:rsidR="008632AA" w:rsidRPr="00914EC0">
        <w:rPr>
          <w:rFonts w:ascii="Arial" w:hAnsi="Arial" w:cs="Arial"/>
          <w:sz w:val="20"/>
        </w:rPr>
        <w:t>Poskytovatel</w:t>
      </w:r>
      <w:r w:rsidR="002421A3" w:rsidRPr="00914EC0">
        <w:rPr>
          <w:rFonts w:ascii="Arial" w:hAnsi="Arial" w:cs="Arial"/>
          <w:sz w:val="20"/>
        </w:rPr>
        <w:t xml:space="preserve"> je povinen zaslaný návrh Dílčí smlouvy bez</w:t>
      </w:r>
      <w:r w:rsidR="00443341" w:rsidRPr="00914EC0">
        <w:rPr>
          <w:rFonts w:ascii="Arial" w:hAnsi="Arial" w:cs="Arial"/>
          <w:sz w:val="20"/>
        </w:rPr>
        <w:t> zbytečného odkladu schválit, z</w:t>
      </w:r>
      <w:r w:rsidR="002421A3" w:rsidRPr="00914EC0">
        <w:rPr>
          <w:rFonts w:ascii="Arial" w:hAnsi="Arial" w:cs="Arial"/>
          <w:sz w:val="20"/>
        </w:rPr>
        <w:t xml:space="preserve">ajistit podpis odpovědného zástupce a doručit zpět </w:t>
      </w:r>
      <w:r w:rsidR="008632AA" w:rsidRPr="00914EC0">
        <w:rPr>
          <w:rFonts w:ascii="Arial" w:hAnsi="Arial" w:cs="Arial"/>
          <w:sz w:val="20"/>
        </w:rPr>
        <w:t>Objednateli,</w:t>
      </w:r>
      <w:r w:rsidR="002421A3" w:rsidRPr="00914EC0">
        <w:rPr>
          <w:rFonts w:ascii="Arial" w:hAnsi="Arial" w:cs="Arial"/>
          <w:sz w:val="20"/>
        </w:rPr>
        <w:t xml:space="preserve"> příp.</w:t>
      </w:r>
      <w:r w:rsidR="006D1804" w:rsidRPr="00914EC0">
        <w:rPr>
          <w:rFonts w:ascii="Arial" w:hAnsi="Arial" w:cs="Arial"/>
          <w:sz w:val="20"/>
        </w:rPr>
        <w:t> </w:t>
      </w:r>
      <w:r w:rsidR="002421A3" w:rsidRPr="00914EC0">
        <w:rPr>
          <w:rFonts w:ascii="Arial" w:hAnsi="Arial" w:cs="Arial"/>
          <w:sz w:val="20"/>
        </w:rPr>
        <w:t>sdělit</w:t>
      </w:r>
      <w:r w:rsidR="008632AA" w:rsidRPr="00914EC0">
        <w:rPr>
          <w:rFonts w:ascii="Arial" w:hAnsi="Arial" w:cs="Arial"/>
          <w:sz w:val="20"/>
        </w:rPr>
        <w:t xml:space="preserve"> Objednateli</w:t>
      </w:r>
      <w:r w:rsidR="002421A3" w:rsidRPr="00914EC0">
        <w:rPr>
          <w:rFonts w:ascii="Arial" w:hAnsi="Arial" w:cs="Arial"/>
          <w:sz w:val="20"/>
        </w:rPr>
        <w:t xml:space="preserve"> připomínky k návrhu Dílčí smlouvy a žádat o zaslání upraveného znění návrhu.</w:t>
      </w:r>
    </w:p>
    <w:p w:rsidR="009C762A" w:rsidRDefault="00332CBA" w:rsidP="009C762A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14EC0">
        <w:rPr>
          <w:rFonts w:ascii="Arial" w:hAnsi="Arial" w:cs="Arial"/>
          <w:sz w:val="20"/>
        </w:rPr>
        <w:t xml:space="preserve">Písemným potvrzením </w:t>
      </w:r>
      <w:r w:rsidR="0038185A" w:rsidRPr="00914EC0">
        <w:rPr>
          <w:rFonts w:ascii="Arial" w:hAnsi="Arial" w:cs="Arial"/>
          <w:sz w:val="20"/>
        </w:rPr>
        <w:t>Poskytovatel</w:t>
      </w:r>
      <w:r w:rsidRPr="00914EC0">
        <w:rPr>
          <w:rFonts w:ascii="Arial" w:hAnsi="Arial" w:cs="Arial"/>
          <w:sz w:val="20"/>
        </w:rPr>
        <w:t>e</w:t>
      </w:r>
      <w:r w:rsidR="002421A3" w:rsidRPr="00914EC0">
        <w:rPr>
          <w:rFonts w:ascii="Arial" w:hAnsi="Arial" w:cs="Arial"/>
          <w:sz w:val="20"/>
        </w:rPr>
        <w:t xml:space="preserve"> </w:t>
      </w:r>
      <w:r w:rsidRPr="00914EC0">
        <w:rPr>
          <w:rFonts w:ascii="Arial" w:hAnsi="Arial" w:cs="Arial"/>
          <w:sz w:val="20"/>
        </w:rPr>
        <w:t xml:space="preserve">se pro účely této Rámcové smlouvy rozumí </w:t>
      </w:r>
      <w:r w:rsidR="00443341" w:rsidRPr="00914EC0">
        <w:rPr>
          <w:rFonts w:ascii="Arial" w:hAnsi="Arial" w:cs="Arial"/>
          <w:sz w:val="20"/>
        </w:rPr>
        <w:t>schválení a podepsání návrhu Dílčí smlouvy odpovědným zástupcem Poskytovatele</w:t>
      </w:r>
      <w:r w:rsidR="002421A3" w:rsidRPr="00914EC0">
        <w:rPr>
          <w:rFonts w:ascii="Arial" w:hAnsi="Arial" w:cs="Arial"/>
          <w:sz w:val="20"/>
        </w:rPr>
        <w:t xml:space="preserve">. </w:t>
      </w:r>
      <w:r w:rsidR="00E84300" w:rsidRPr="00914EC0">
        <w:rPr>
          <w:rFonts w:ascii="Arial" w:hAnsi="Arial" w:cs="Arial"/>
          <w:sz w:val="20"/>
        </w:rPr>
        <w:t>Dílčí smlouva je uzavřena pouze tehdy, pokud</w:t>
      </w:r>
      <w:r w:rsidRPr="00914EC0">
        <w:rPr>
          <w:rFonts w:ascii="Arial" w:hAnsi="Arial" w:cs="Arial"/>
          <w:sz w:val="20"/>
        </w:rPr>
        <w:t xml:space="preserve"> konkrétní</w:t>
      </w:r>
      <w:r w:rsidR="00E84300" w:rsidRPr="00914EC0">
        <w:rPr>
          <w:rFonts w:ascii="Arial" w:hAnsi="Arial" w:cs="Arial"/>
          <w:sz w:val="20"/>
        </w:rPr>
        <w:t xml:space="preserve"> návrh</w:t>
      </w:r>
      <w:r w:rsidRPr="00914EC0">
        <w:rPr>
          <w:rFonts w:ascii="Arial" w:hAnsi="Arial" w:cs="Arial"/>
          <w:sz w:val="20"/>
        </w:rPr>
        <w:t xml:space="preserve"> Dílčí smlouvy</w:t>
      </w:r>
      <w:r w:rsidR="00E84300" w:rsidRPr="00914EC0">
        <w:rPr>
          <w:rFonts w:ascii="Arial" w:hAnsi="Arial" w:cs="Arial"/>
          <w:sz w:val="20"/>
        </w:rPr>
        <w:t xml:space="preserve"> </w:t>
      </w:r>
      <w:r w:rsidR="00D16473" w:rsidRPr="00914EC0">
        <w:rPr>
          <w:rFonts w:ascii="Arial" w:hAnsi="Arial" w:cs="Arial"/>
          <w:sz w:val="20"/>
        </w:rPr>
        <w:t xml:space="preserve">podepíší </w:t>
      </w:r>
      <w:r w:rsidR="00443341" w:rsidRPr="00914EC0">
        <w:rPr>
          <w:rFonts w:ascii="Arial" w:hAnsi="Arial" w:cs="Arial"/>
          <w:sz w:val="20"/>
        </w:rPr>
        <w:t xml:space="preserve">odpovědní zástupci </w:t>
      </w:r>
      <w:r w:rsidR="001D50AC" w:rsidRPr="00914EC0">
        <w:rPr>
          <w:rFonts w:ascii="Arial" w:hAnsi="Arial" w:cs="Arial"/>
          <w:sz w:val="20"/>
        </w:rPr>
        <w:t xml:space="preserve">obou </w:t>
      </w:r>
      <w:r w:rsidR="00443341" w:rsidRPr="00914EC0">
        <w:rPr>
          <w:rFonts w:ascii="Arial" w:hAnsi="Arial" w:cs="Arial"/>
          <w:sz w:val="20"/>
        </w:rPr>
        <w:t>Smluvních stran</w:t>
      </w:r>
      <w:r w:rsidR="00E84300" w:rsidRPr="00914EC0">
        <w:rPr>
          <w:rFonts w:ascii="Arial" w:hAnsi="Arial" w:cs="Arial"/>
          <w:sz w:val="20"/>
        </w:rPr>
        <w:t xml:space="preserve">. </w:t>
      </w:r>
      <w:r w:rsidR="00D16473" w:rsidRPr="00914EC0">
        <w:rPr>
          <w:rFonts w:ascii="Arial" w:hAnsi="Arial" w:cs="Arial"/>
          <w:sz w:val="20"/>
        </w:rPr>
        <w:t>Dojde-li k rozporu mezi ustanoveními uvedenými v této Rámcové smlouvě a Dílčí smlouvě, přednostně platí ustanovení uvedené v této Rámcové smlouvě.</w:t>
      </w:r>
    </w:p>
    <w:p w:rsidR="009C762A" w:rsidRDefault="009C762A" w:rsidP="009C762A">
      <w:pPr>
        <w:pStyle w:val="kancel"/>
        <w:spacing w:before="120" w:line="280" w:lineRule="atLeast"/>
        <w:ind w:left="720" w:firstLine="0"/>
        <w:rPr>
          <w:rFonts w:ascii="Arial" w:hAnsi="Arial" w:cs="Arial"/>
          <w:sz w:val="20"/>
        </w:rPr>
      </w:pPr>
    </w:p>
    <w:p w:rsidR="00184BA3" w:rsidRPr="009C762A" w:rsidRDefault="00E84300" w:rsidP="009C762A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9C762A">
        <w:rPr>
          <w:rFonts w:ascii="Arial" w:hAnsi="Arial" w:cs="Arial"/>
          <w:sz w:val="20"/>
        </w:rPr>
        <w:lastRenderedPageBreak/>
        <w:t xml:space="preserve">Objednatel </w:t>
      </w:r>
      <w:r w:rsidR="00683B1B" w:rsidRPr="009C762A">
        <w:rPr>
          <w:rFonts w:ascii="Arial" w:hAnsi="Arial" w:cs="Arial"/>
          <w:sz w:val="20"/>
        </w:rPr>
        <w:t>je oprávněn</w:t>
      </w:r>
      <w:r w:rsidRPr="009C762A">
        <w:rPr>
          <w:rFonts w:ascii="Arial" w:hAnsi="Arial" w:cs="Arial"/>
          <w:sz w:val="20"/>
        </w:rPr>
        <w:t xml:space="preserve"> ve výjimečných případech, kdy aktuální potřebu služeb nebylo možné při uzavření</w:t>
      </w:r>
      <w:r w:rsidR="00683B1B" w:rsidRPr="009C762A">
        <w:rPr>
          <w:rFonts w:ascii="Arial" w:hAnsi="Arial" w:cs="Arial"/>
          <w:sz w:val="20"/>
        </w:rPr>
        <w:t xml:space="preserve"> této Rámcové s</w:t>
      </w:r>
      <w:r w:rsidRPr="009C762A">
        <w:rPr>
          <w:rFonts w:ascii="Arial" w:hAnsi="Arial" w:cs="Arial"/>
          <w:sz w:val="20"/>
        </w:rPr>
        <w:t xml:space="preserve">mlouvy </w:t>
      </w:r>
      <w:r w:rsidR="00683B1B" w:rsidRPr="009C762A">
        <w:rPr>
          <w:rFonts w:ascii="Arial" w:hAnsi="Arial" w:cs="Arial"/>
          <w:sz w:val="20"/>
        </w:rPr>
        <w:t>předpokládat</w:t>
      </w:r>
      <w:r w:rsidRPr="009C762A">
        <w:rPr>
          <w:rFonts w:ascii="Arial" w:hAnsi="Arial" w:cs="Arial"/>
          <w:sz w:val="20"/>
        </w:rPr>
        <w:t xml:space="preserve"> a není možné tuto potře</w:t>
      </w:r>
      <w:r w:rsidR="00FC6E5E" w:rsidRPr="009C762A">
        <w:rPr>
          <w:rFonts w:ascii="Arial" w:hAnsi="Arial" w:cs="Arial"/>
          <w:sz w:val="20"/>
        </w:rPr>
        <w:t>bu po</w:t>
      </w:r>
      <w:r w:rsidRPr="009C762A">
        <w:rPr>
          <w:rFonts w:ascii="Arial" w:hAnsi="Arial" w:cs="Arial"/>
          <w:sz w:val="20"/>
        </w:rPr>
        <w:t>krýt ze Služeb</w:t>
      </w:r>
      <w:r w:rsidR="00683B1B" w:rsidRPr="009C762A">
        <w:rPr>
          <w:rFonts w:ascii="Arial" w:hAnsi="Arial" w:cs="Arial"/>
          <w:sz w:val="20"/>
        </w:rPr>
        <w:t xml:space="preserve"> dle této Rámcové smlouvy</w:t>
      </w:r>
      <w:r w:rsidR="00CF6ABE" w:rsidRPr="009C762A">
        <w:rPr>
          <w:rFonts w:ascii="Arial" w:hAnsi="Arial" w:cs="Arial"/>
          <w:sz w:val="20"/>
        </w:rPr>
        <w:t xml:space="preserve"> a její Přílohy č. 1</w:t>
      </w:r>
      <w:r w:rsidR="009C762A">
        <w:rPr>
          <w:rFonts w:ascii="Arial" w:hAnsi="Arial" w:cs="Arial"/>
          <w:sz w:val="20"/>
        </w:rPr>
        <w:t xml:space="preserve"> </w:t>
      </w:r>
      <w:r w:rsidR="009C762A" w:rsidRPr="009C762A">
        <w:rPr>
          <w:rFonts w:ascii="Arial" w:hAnsi="Arial" w:cs="Arial"/>
          <w:sz w:val="20"/>
        </w:rPr>
        <w:t>(dále jen „</w:t>
      </w:r>
      <w:r w:rsidR="009C762A" w:rsidRPr="009C762A">
        <w:rPr>
          <w:rFonts w:ascii="Arial" w:hAnsi="Arial" w:cs="Arial"/>
          <w:b/>
          <w:i/>
          <w:sz w:val="20"/>
        </w:rPr>
        <w:t>Doplňkové plnění Služeb</w:t>
      </w:r>
      <w:r w:rsidR="009C762A" w:rsidRPr="009C762A">
        <w:rPr>
          <w:rFonts w:ascii="Arial" w:hAnsi="Arial" w:cs="Arial"/>
          <w:sz w:val="20"/>
        </w:rPr>
        <w:t>“)</w:t>
      </w:r>
      <w:r w:rsidR="00683B1B" w:rsidRPr="009C762A">
        <w:rPr>
          <w:rFonts w:ascii="Arial" w:hAnsi="Arial" w:cs="Arial"/>
          <w:sz w:val="20"/>
        </w:rPr>
        <w:t>, učinit dle této Rámcové s</w:t>
      </w:r>
      <w:r w:rsidRPr="009C762A">
        <w:rPr>
          <w:rFonts w:ascii="Arial" w:hAnsi="Arial" w:cs="Arial"/>
          <w:sz w:val="20"/>
        </w:rPr>
        <w:t>mlouvy</w:t>
      </w:r>
      <w:r w:rsidR="00CF6ABE" w:rsidRPr="009C762A">
        <w:rPr>
          <w:rFonts w:ascii="Arial" w:hAnsi="Arial" w:cs="Arial"/>
          <w:sz w:val="20"/>
        </w:rPr>
        <w:t xml:space="preserve"> a v souladu s</w:t>
      </w:r>
      <w:del w:id="2" w:author="Mesarčová Veronika Mgr. (MPSV)" w:date="2016-03-21T11:46:00Z">
        <w:r w:rsidR="00CF6ABE" w:rsidRPr="009C762A" w:rsidDel="00723696">
          <w:rPr>
            <w:rFonts w:ascii="Arial" w:hAnsi="Arial" w:cs="Arial"/>
            <w:sz w:val="20"/>
          </w:rPr>
          <w:delText>e</w:delText>
        </w:r>
      </w:del>
      <w:ins w:id="3" w:author="Mesarčová Veronika Mgr. (MPSV)" w:date="2016-03-21T11:46:00Z">
        <w:r w:rsidR="00723696" w:rsidRPr="009C762A">
          <w:rPr>
            <w:rFonts w:ascii="Arial" w:hAnsi="Arial" w:cs="Arial"/>
            <w:sz w:val="20"/>
          </w:rPr>
          <w:t xml:space="preserve"> § 92 odst. 1 písm. b) </w:t>
        </w:r>
      </w:ins>
      <w:r w:rsidR="00CF6ABE" w:rsidRPr="009C762A">
        <w:rPr>
          <w:rFonts w:ascii="Arial" w:hAnsi="Arial" w:cs="Arial"/>
          <w:sz w:val="20"/>
        </w:rPr>
        <w:t>Zákon</w:t>
      </w:r>
      <w:ins w:id="4" w:author="Mesarčová Veronika Mgr. (MPSV)" w:date="2016-03-21T11:46:00Z">
        <w:r w:rsidR="00723696" w:rsidRPr="009C762A">
          <w:rPr>
            <w:rFonts w:ascii="Arial" w:hAnsi="Arial" w:cs="Arial"/>
            <w:sz w:val="20"/>
          </w:rPr>
          <w:t>a</w:t>
        </w:r>
      </w:ins>
      <w:del w:id="5" w:author="Mesarčová Veronika Mgr. (MPSV)" w:date="2016-03-21T11:46:00Z">
        <w:r w:rsidR="00CF6ABE" w:rsidRPr="009C762A" w:rsidDel="00723696">
          <w:rPr>
            <w:rFonts w:ascii="Arial" w:hAnsi="Arial" w:cs="Arial"/>
            <w:sz w:val="20"/>
          </w:rPr>
          <w:delText>em</w:delText>
        </w:r>
      </w:del>
      <w:r w:rsidR="00CF6ABE" w:rsidRPr="009C762A">
        <w:rPr>
          <w:rFonts w:ascii="Arial" w:hAnsi="Arial" w:cs="Arial"/>
          <w:sz w:val="20"/>
        </w:rPr>
        <w:t xml:space="preserve"> o veřejných zakázkách</w:t>
      </w:r>
      <w:r w:rsidR="009C762A">
        <w:rPr>
          <w:rFonts w:ascii="Arial" w:hAnsi="Arial" w:cs="Arial"/>
          <w:sz w:val="20"/>
        </w:rPr>
        <w:t xml:space="preserve"> výzvu</w:t>
      </w:r>
      <w:r w:rsidR="001D50AC" w:rsidRPr="009C762A">
        <w:rPr>
          <w:rFonts w:ascii="Arial" w:hAnsi="Arial" w:cs="Arial"/>
          <w:sz w:val="20"/>
        </w:rPr>
        <w:t xml:space="preserve"> k </w:t>
      </w:r>
      <w:del w:id="6" w:author="Mesarčová Veronika Mgr. (MPSV)" w:date="2016-03-21T12:43:00Z">
        <w:r w:rsidR="001D50AC" w:rsidRPr="009C762A" w:rsidDel="009C762A">
          <w:rPr>
            <w:rFonts w:ascii="Arial" w:hAnsi="Arial" w:cs="Arial"/>
            <w:sz w:val="20"/>
          </w:rPr>
          <w:delText xml:space="preserve">poskytování </w:delText>
        </w:r>
      </w:del>
      <w:ins w:id="7" w:author="Mesarčová Veronika Mgr. (MPSV)" w:date="2016-03-21T12:43:00Z">
        <w:r w:rsidR="009C762A">
          <w:rPr>
            <w:rFonts w:ascii="Arial" w:hAnsi="Arial" w:cs="Arial"/>
            <w:sz w:val="20"/>
          </w:rPr>
          <w:t>podání nabídky</w:t>
        </w:r>
      </w:ins>
      <w:ins w:id="8" w:author="Mesarčová Veronika Mgr. (MPSV)" w:date="2016-03-21T12:44:00Z">
        <w:r w:rsidR="009C762A">
          <w:rPr>
            <w:rFonts w:ascii="Arial" w:hAnsi="Arial" w:cs="Arial"/>
            <w:sz w:val="20"/>
          </w:rPr>
          <w:t xml:space="preserve"> na zajištění</w:t>
        </w:r>
      </w:ins>
      <w:ins w:id="9" w:author="Mesarčová Veronika Mgr. (MPSV)" w:date="2016-03-21T12:43:00Z">
        <w:r w:rsidR="009C762A" w:rsidRPr="009C762A">
          <w:rPr>
            <w:rFonts w:ascii="Arial" w:hAnsi="Arial" w:cs="Arial"/>
            <w:sz w:val="20"/>
          </w:rPr>
          <w:t xml:space="preserve"> </w:t>
        </w:r>
      </w:ins>
      <w:r w:rsidRPr="009C762A">
        <w:rPr>
          <w:rFonts w:ascii="Arial" w:hAnsi="Arial" w:cs="Arial"/>
          <w:sz w:val="20"/>
        </w:rPr>
        <w:t xml:space="preserve">jiných </w:t>
      </w:r>
      <w:r w:rsidR="0000204D" w:rsidRPr="009C762A">
        <w:rPr>
          <w:rFonts w:ascii="Arial" w:hAnsi="Arial" w:cs="Arial"/>
          <w:sz w:val="20"/>
        </w:rPr>
        <w:t>s</w:t>
      </w:r>
      <w:r w:rsidRPr="009C762A">
        <w:rPr>
          <w:rFonts w:ascii="Arial" w:hAnsi="Arial" w:cs="Arial"/>
          <w:sz w:val="20"/>
        </w:rPr>
        <w:t>lužeb aktuálně nabízených</w:t>
      </w:r>
      <w:r w:rsidR="0000204D" w:rsidRPr="009C762A">
        <w:rPr>
          <w:rFonts w:ascii="Arial" w:hAnsi="Arial" w:cs="Arial"/>
          <w:sz w:val="20"/>
        </w:rPr>
        <w:t xml:space="preserve"> Poskytovatelem</w:t>
      </w:r>
      <w:r w:rsidRPr="009C762A">
        <w:rPr>
          <w:rFonts w:ascii="Arial" w:hAnsi="Arial" w:cs="Arial"/>
          <w:sz w:val="20"/>
        </w:rPr>
        <w:t xml:space="preserve"> ke</w:t>
      </w:r>
      <w:r w:rsidR="00CF6ABE" w:rsidRPr="009C762A">
        <w:rPr>
          <w:rFonts w:ascii="Arial" w:hAnsi="Arial" w:cs="Arial"/>
          <w:sz w:val="20"/>
        </w:rPr>
        <w:t> </w:t>
      </w:r>
      <w:r w:rsidRPr="009C762A">
        <w:rPr>
          <w:rFonts w:ascii="Arial" w:hAnsi="Arial" w:cs="Arial"/>
          <w:sz w:val="20"/>
        </w:rPr>
        <w:t>dni učinění</w:t>
      </w:r>
      <w:r w:rsidR="009C762A">
        <w:rPr>
          <w:rFonts w:ascii="Arial" w:hAnsi="Arial" w:cs="Arial"/>
          <w:sz w:val="20"/>
        </w:rPr>
        <w:t xml:space="preserve"> </w:t>
      </w:r>
      <w:r w:rsidR="009C762A" w:rsidRPr="00982757">
        <w:rPr>
          <w:rFonts w:ascii="Arial" w:hAnsi="Arial" w:cs="Arial"/>
          <w:color w:val="FF0000"/>
          <w:sz w:val="20"/>
        </w:rPr>
        <w:t>dané</w:t>
      </w:r>
      <w:r w:rsidRPr="00982757">
        <w:rPr>
          <w:rFonts w:ascii="Arial" w:hAnsi="Arial" w:cs="Arial"/>
          <w:color w:val="FF0000"/>
          <w:sz w:val="20"/>
        </w:rPr>
        <w:t xml:space="preserve"> </w:t>
      </w:r>
      <w:r w:rsidR="001D50AC" w:rsidRPr="009C762A">
        <w:rPr>
          <w:rFonts w:ascii="Arial" w:hAnsi="Arial" w:cs="Arial"/>
          <w:sz w:val="20"/>
        </w:rPr>
        <w:t>výzvy</w:t>
      </w:r>
      <w:r w:rsidRPr="009C762A">
        <w:rPr>
          <w:rFonts w:ascii="Arial" w:hAnsi="Arial" w:cs="Arial"/>
          <w:sz w:val="20"/>
        </w:rPr>
        <w:t xml:space="preserve">. </w:t>
      </w:r>
      <w:r w:rsidR="00253994" w:rsidRPr="009C762A">
        <w:rPr>
          <w:rFonts w:ascii="Arial" w:hAnsi="Arial" w:cs="Arial"/>
          <w:sz w:val="20"/>
        </w:rPr>
        <w:t xml:space="preserve">Pro účely této Rámcové smlouvy se </w:t>
      </w:r>
      <w:ins w:id="10" w:author="Mesarčová Veronika Mgr. (MPSV)" w:date="2016-03-21T11:47:00Z">
        <w:r w:rsidR="00723696" w:rsidRPr="009C762A">
          <w:rPr>
            <w:rFonts w:ascii="Arial" w:hAnsi="Arial" w:cs="Arial"/>
            <w:sz w:val="20"/>
          </w:rPr>
          <w:t xml:space="preserve">písemnou </w:t>
        </w:r>
      </w:ins>
      <w:ins w:id="11" w:author="Mesarčová Veronika Mgr. (MPSV)" w:date="2016-03-21T11:46:00Z">
        <w:r w:rsidR="00723696" w:rsidRPr="009C762A">
          <w:rPr>
            <w:rFonts w:ascii="Arial" w:hAnsi="Arial" w:cs="Arial"/>
            <w:sz w:val="20"/>
          </w:rPr>
          <w:t>výzvou k podá</w:t>
        </w:r>
      </w:ins>
      <w:ins w:id="12" w:author="Mesarčová Veronika Mgr. (MPSV)" w:date="2016-03-21T11:47:00Z">
        <w:r w:rsidR="00723696" w:rsidRPr="009C762A">
          <w:rPr>
            <w:rFonts w:ascii="Arial" w:hAnsi="Arial" w:cs="Arial"/>
            <w:sz w:val="20"/>
          </w:rPr>
          <w:t>n</w:t>
        </w:r>
      </w:ins>
      <w:ins w:id="13" w:author="Mesarčová Veronika Mgr. (MPSV)" w:date="2016-03-21T11:46:00Z">
        <w:r w:rsidR="00723696" w:rsidRPr="009C762A">
          <w:rPr>
            <w:rFonts w:ascii="Arial" w:hAnsi="Arial" w:cs="Arial"/>
            <w:sz w:val="20"/>
          </w:rPr>
          <w:t xml:space="preserve">í nabídky </w:t>
        </w:r>
      </w:ins>
      <w:ins w:id="14" w:author="Mesarčová Veronika Mgr. (MPSV)" w:date="2016-03-21T11:47:00Z">
        <w:r w:rsidR="00723696" w:rsidRPr="009C762A">
          <w:rPr>
            <w:rFonts w:ascii="Arial" w:hAnsi="Arial" w:cs="Arial"/>
            <w:sz w:val="20"/>
          </w:rPr>
          <w:t>dle § 92 odst. 1 písm. b) Zákona o veřejných zakázkách rozumí elektronická výzva obsahují</w:t>
        </w:r>
      </w:ins>
      <w:ins w:id="15" w:author="Mesarčová Veronika Mgr. (MPSV)" w:date="2016-03-21T11:48:00Z">
        <w:r w:rsidR="00723696" w:rsidRPr="009C762A">
          <w:rPr>
            <w:rFonts w:ascii="Arial" w:hAnsi="Arial" w:cs="Arial"/>
            <w:sz w:val="20"/>
          </w:rPr>
          <w:t>c</w:t>
        </w:r>
      </w:ins>
      <w:ins w:id="16" w:author="Mesarčová Veronika Mgr. (MPSV)" w:date="2016-03-21T11:47:00Z">
        <w:r w:rsidR="00723696" w:rsidRPr="009C762A">
          <w:rPr>
            <w:rFonts w:ascii="Arial" w:hAnsi="Arial" w:cs="Arial"/>
            <w:sz w:val="20"/>
          </w:rPr>
          <w:t>í náležitosti dle § 34 odst. 2 písm. a), b) a g) Zákona</w:t>
        </w:r>
      </w:ins>
      <w:ins w:id="17" w:author="Mesarčová Veronika Mgr. (MPSV)" w:date="2016-03-21T11:48:00Z">
        <w:r w:rsidR="00723696" w:rsidRPr="009C762A">
          <w:rPr>
            <w:rFonts w:ascii="Arial" w:hAnsi="Arial" w:cs="Arial"/>
            <w:sz w:val="20"/>
          </w:rPr>
          <w:t xml:space="preserve"> </w:t>
        </w:r>
      </w:ins>
      <w:ins w:id="18" w:author="Mesarčová Veronika Mgr. (MPSV)" w:date="2016-03-21T11:47:00Z">
        <w:r w:rsidR="00723696" w:rsidRPr="009C762A">
          <w:rPr>
            <w:rFonts w:ascii="Arial" w:hAnsi="Arial" w:cs="Arial"/>
            <w:sz w:val="20"/>
          </w:rPr>
          <w:t>o veřejných zakázkách</w:t>
        </w:r>
      </w:ins>
      <w:ins w:id="19" w:author="Mesarčová Veronika Mgr. (MPSV)" w:date="2016-03-21T11:49:00Z">
        <w:r w:rsidR="00723696" w:rsidRPr="009C762A">
          <w:rPr>
            <w:rFonts w:ascii="Arial" w:hAnsi="Arial" w:cs="Arial"/>
            <w:sz w:val="20"/>
          </w:rPr>
          <w:t xml:space="preserve"> zaslan</w:t>
        </w:r>
      </w:ins>
      <w:ins w:id="20" w:author="Mesarčová Veronika Mgr. (MPSV)" w:date="2016-03-21T12:13:00Z">
        <w:r w:rsidR="00A81C20" w:rsidRPr="009C762A">
          <w:rPr>
            <w:rFonts w:ascii="Arial" w:hAnsi="Arial" w:cs="Arial"/>
            <w:sz w:val="20"/>
          </w:rPr>
          <w:t>á</w:t>
        </w:r>
      </w:ins>
      <w:ins w:id="21" w:author="Mesarčová Veronika Mgr. (MPSV)" w:date="2016-03-21T11:49:00Z">
        <w:r w:rsidR="00723696" w:rsidRPr="009C762A">
          <w:rPr>
            <w:rFonts w:ascii="Arial" w:hAnsi="Arial" w:cs="Arial"/>
            <w:sz w:val="20"/>
          </w:rPr>
          <w:t xml:space="preserve"> </w:t>
        </w:r>
      </w:ins>
      <w:ins w:id="22" w:author="Mesarčová Veronika Mgr. (MPSV)" w:date="2016-03-21T12:13:00Z">
        <w:r w:rsidR="00A81C20" w:rsidRPr="009C762A">
          <w:rPr>
            <w:rFonts w:ascii="Arial" w:hAnsi="Arial" w:cs="Arial"/>
            <w:sz w:val="20"/>
          </w:rPr>
          <w:t>na e-mail kontaktní osoby Poskytovatele uvedený v čl. XIV. odst. 12 této Rámcové smlouvy</w:t>
        </w:r>
      </w:ins>
      <w:ins w:id="23" w:author="Mesarčová Veronika Mgr. (MPSV)" w:date="2016-03-21T11:50:00Z">
        <w:r w:rsidR="00723696" w:rsidRPr="009C762A">
          <w:rPr>
            <w:rFonts w:ascii="Arial" w:hAnsi="Arial" w:cs="Arial"/>
            <w:sz w:val="20"/>
          </w:rPr>
          <w:t>.</w:t>
        </w:r>
      </w:ins>
      <w:ins w:id="24" w:author="Mesarčová Veronika Mgr. (MPSV)" w:date="2016-03-21T11:49:00Z">
        <w:r w:rsidR="00723696" w:rsidRPr="009C762A">
          <w:rPr>
            <w:rFonts w:ascii="Arial" w:hAnsi="Arial" w:cs="Arial"/>
            <w:sz w:val="20"/>
          </w:rPr>
          <w:t xml:space="preserve"> </w:t>
        </w:r>
      </w:ins>
      <w:ins w:id="25" w:author="Mesarčová Veronika Mgr. (MPSV)" w:date="2016-03-21T11:51:00Z">
        <w:r w:rsidR="00723696" w:rsidRPr="009C762A">
          <w:rPr>
            <w:rFonts w:ascii="Arial" w:hAnsi="Arial" w:cs="Arial"/>
            <w:sz w:val="20"/>
          </w:rPr>
          <w:t>Podáním nabídky se pro</w:t>
        </w:r>
      </w:ins>
      <w:ins w:id="26" w:author="Mesarčová Veronika Mgr. (MPSV)" w:date="2016-03-21T11:54:00Z">
        <w:r w:rsidR="00723696" w:rsidRPr="009C762A">
          <w:rPr>
            <w:rFonts w:ascii="Arial" w:hAnsi="Arial" w:cs="Arial"/>
            <w:sz w:val="20"/>
          </w:rPr>
          <w:t> </w:t>
        </w:r>
      </w:ins>
      <w:ins w:id="27" w:author="Mesarčová Veronika Mgr. (MPSV)" w:date="2016-03-21T11:51:00Z">
        <w:r w:rsidR="00723696" w:rsidRPr="009C762A">
          <w:rPr>
            <w:rFonts w:ascii="Arial" w:hAnsi="Arial" w:cs="Arial"/>
            <w:sz w:val="20"/>
          </w:rPr>
          <w:t xml:space="preserve">účely této Rámcové smlouvy rozumí elektronická zpráva </w:t>
        </w:r>
      </w:ins>
      <w:ins w:id="28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>o</w:t>
        </w:r>
      </w:ins>
      <w:ins w:id="29" w:author="Mesarčová Veronika Mgr. (MPSV)" w:date="2016-03-21T11:51:00Z">
        <w:r w:rsidR="00723696" w:rsidRPr="009C762A">
          <w:rPr>
            <w:rFonts w:ascii="Arial" w:hAnsi="Arial" w:cs="Arial"/>
            <w:sz w:val="20"/>
          </w:rPr>
          <w:t>bsahují</w:t>
        </w:r>
      </w:ins>
      <w:ins w:id="30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>c</w:t>
        </w:r>
      </w:ins>
      <w:ins w:id="31" w:author="Mesarčová Veronika Mgr. (MPSV)" w:date="2016-03-21T11:51:00Z">
        <w:r w:rsidR="00723696" w:rsidRPr="009C762A">
          <w:rPr>
            <w:rFonts w:ascii="Arial" w:hAnsi="Arial" w:cs="Arial"/>
            <w:sz w:val="20"/>
          </w:rPr>
          <w:t>í cenovou nabídku Poskyto</w:t>
        </w:r>
      </w:ins>
      <w:ins w:id="32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>v</w:t>
        </w:r>
      </w:ins>
      <w:ins w:id="33" w:author="Mesarčová Veronika Mgr. (MPSV)" w:date="2016-03-21T11:51:00Z">
        <w:r w:rsidR="00723696" w:rsidRPr="009C762A">
          <w:rPr>
            <w:rFonts w:ascii="Arial" w:hAnsi="Arial" w:cs="Arial"/>
            <w:sz w:val="20"/>
          </w:rPr>
          <w:t>atele</w:t>
        </w:r>
      </w:ins>
      <w:ins w:id="34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 xml:space="preserve"> za </w:t>
        </w:r>
      </w:ins>
      <w:ins w:id="35" w:author="Mesarčová Veronika Mgr. (MPSV)" w:date="2016-03-21T12:45:00Z">
        <w:r w:rsidR="009C762A">
          <w:rPr>
            <w:rFonts w:ascii="Arial" w:hAnsi="Arial" w:cs="Arial"/>
            <w:sz w:val="20"/>
          </w:rPr>
          <w:t xml:space="preserve">zajištění </w:t>
        </w:r>
      </w:ins>
      <w:ins w:id="36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>Doplňkové plnění Služeb poptávané</w:t>
        </w:r>
      </w:ins>
      <w:ins w:id="37" w:author="Mesarčová Veronika Mgr. (MPSV)" w:date="2016-03-21T12:45:00Z">
        <w:r w:rsidR="009C762A">
          <w:rPr>
            <w:rFonts w:ascii="Arial" w:hAnsi="Arial" w:cs="Arial"/>
            <w:sz w:val="20"/>
          </w:rPr>
          <w:t>ho</w:t>
        </w:r>
      </w:ins>
      <w:ins w:id="38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 xml:space="preserve"> Objednatelem</w:t>
        </w:r>
      </w:ins>
      <w:ins w:id="39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>,</w:t>
        </w:r>
      </w:ins>
      <w:ins w:id="40" w:author="Mesarčová Veronika Mgr. (MPSV)" w:date="2016-03-21T12:13:00Z">
        <w:r w:rsidR="00A81C20" w:rsidRPr="009C762A">
          <w:rPr>
            <w:rFonts w:ascii="Arial" w:hAnsi="Arial" w:cs="Arial"/>
            <w:sz w:val="20"/>
          </w:rPr>
          <w:t xml:space="preserve"> zaslaná na e-mail</w:t>
        </w:r>
      </w:ins>
      <w:ins w:id="41" w:author="Mesarčová Veronika Mgr. (MPSV)" w:date="2016-03-21T12:14:00Z">
        <w:r w:rsidR="00A81C20" w:rsidRPr="009C762A">
          <w:rPr>
            <w:rFonts w:ascii="Arial" w:hAnsi="Arial" w:cs="Arial"/>
            <w:sz w:val="20"/>
          </w:rPr>
          <w:t xml:space="preserve"> kontaktní osoby Objednatele, jež učinila výzvu k podání nabídky dle předchozí věty tohoto odstavce Rámcové smlouvy</w:t>
        </w:r>
      </w:ins>
      <w:ins w:id="42" w:author="Mesarčová Veronika Mgr. (MPSV)" w:date="2016-03-21T11:52:00Z">
        <w:r w:rsidR="00723696" w:rsidRPr="009C762A">
          <w:rPr>
            <w:rFonts w:ascii="Arial" w:hAnsi="Arial" w:cs="Arial"/>
            <w:sz w:val="20"/>
          </w:rPr>
          <w:t>.</w:t>
        </w:r>
      </w:ins>
      <w:ins w:id="43" w:author="Mesarčová Veronika Mgr. (MPSV)" w:date="2016-03-21T11:48:00Z">
        <w:r w:rsidR="00723696" w:rsidRPr="009C762A">
          <w:rPr>
            <w:rFonts w:ascii="Arial" w:hAnsi="Arial" w:cs="Arial"/>
            <w:sz w:val="20"/>
          </w:rPr>
          <w:t xml:space="preserve"> </w:t>
        </w:r>
      </w:ins>
      <w:moveToRangeStart w:id="44" w:author="Mesarčová Veronika Mgr. (MPSV)" w:date="2016-03-21T12:06:00Z" w:name="move446325304"/>
      <w:moveTo w:id="45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 xml:space="preserve">Cena za Doplňkové plnění Služeb </w:t>
        </w:r>
        <w:del w:id="46" w:author="Mesarčová Veronika Mgr. (MPSV)" w:date="2016-03-21T12:06:00Z">
          <w:r w:rsidR="00A81C20" w:rsidRPr="009C762A" w:rsidDel="00A81C20">
            <w:rPr>
              <w:rFonts w:ascii="Arial" w:hAnsi="Arial" w:cs="Arial"/>
              <w:sz w:val="20"/>
            </w:rPr>
            <w:delText>bude účtována</w:delText>
          </w:r>
        </w:del>
      </w:moveTo>
      <w:ins w:id="47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>může být stanovena</w:t>
        </w:r>
      </w:ins>
      <w:moveTo w:id="48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 xml:space="preserve"> max. ve výši cen dle ceníku Poskytovatele pro firemní klienty aktuálního ke dni </w:t>
        </w:r>
        <w:del w:id="49" w:author="Mesarčová Veronika Mgr. (MPSV)" w:date="2016-03-21T12:06:00Z">
          <w:r w:rsidR="00A81C20" w:rsidRPr="009C762A" w:rsidDel="00A81C20">
            <w:rPr>
              <w:rFonts w:ascii="Arial" w:hAnsi="Arial" w:cs="Arial"/>
              <w:sz w:val="20"/>
            </w:rPr>
            <w:delText>uzavření Dílčí smlouvy</w:delText>
          </w:r>
        </w:del>
      </w:moveTo>
      <w:ins w:id="50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>podání nabídky</w:t>
        </w:r>
      </w:ins>
      <w:moveTo w:id="51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>.</w:t>
        </w:r>
      </w:moveTo>
      <w:moveToRangeEnd w:id="44"/>
      <w:ins w:id="52" w:author="Mesarčová Veronika Mgr. (MPSV)" w:date="2016-03-21T12:06:00Z">
        <w:r w:rsidR="00A81C20" w:rsidRPr="009C762A">
          <w:rPr>
            <w:rFonts w:ascii="Arial" w:hAnsi="Arial" w:cs="Arial"/>
            <w:sz w:val="20"/>
          </w:rPr>
          <w:t xml:space="preserve"> </w:t>
        </w:r>
      </w:ins>
      <w:ins w:id="53" w:author="Mesarčová Veronika Mgr. (MPSV)" w:date="2016-03-21T11:54:00Z">
        <w:r w:rsidR="00723696" w:rsidRPr="009C762A">
          <w:rPr>
            <w:rFonts w:ascii="Arial" w:hAnsi="Arial" w:cs="Arial"/>
            <w:sz w:val="20"/>
          </w:rPr>
          <w:t>Rozhodnutí</w:t>
        </w:r>
      </w:ins>
      <w:ins w:id="54" w:author="Mesarčová Veronika Mgr. (MPSV)" w:date="2016-03-21T12:05:00Z">
        <w:r w:rsidR="00A81C20" w:rsidRPr="009C762A">
          <w:rPr>
            <w:rFonts w:ascii="Arial" w:hAnsi="Arial" w:cs="Arial"/>
            <w:sz w:val="20"/>
          </w:rPr>
          <w:t>m</w:t>
        </w:r>
      </w:ins>
      <w:ins w:id="55" w:author="Mesarčová Veronika Mgr. (MPSV)" w:date="2016-03-21T11:54:00Z">
        <w:r w:rsidR="00723696" w:rsidRPr="009C762A">
          <w:rPr>
            <w:rFonts w:ascii="Arial" w:hAnsi="Arial" w:cs="Arial"/>
            <w:sz w:val="20"/>
          </w:rPr>
          <w:t xml:space="preserve"> o výběru nejvhodnější nabídky a </w:t>
        </w:r>
      </w:ins>
      <w:r w:rsidR="00253994" w:rsidRPr="009C762A">
        <w:rPr>
          <w:rFonts w:ascii="Arial" w:hAnsi="Arial" w:cs="Arial"/>
          <w:sz w:val="20"/>
        </w:rPr>
        <w:t xml:space="preserve">návrhem na uzavření Dílčí smlouvy na poskytnutí Doplňkového plnění Služeb </w:t>
      </w:r>
      <w:ins w:id="56" w:author="Mesarčová Veronika Mgr. (MPSV)" w:date="2016-03-21T12:05:00Z">
        <w:r w:rsidR="00A81C20" w:rsidRPr="009C762A">
          <w:rPr>
            <w:rFonts w:ascii="Arial" w:hAnsi="Arial" w:cs="Arial"/>
            <w:sz w:val="20"/>
          </w:rPr>
          <w:t xml:space="preserve">se pro účely této Rámcové smlouvy </w:t>
        </w:r>
      </w:ins>
      <w:r w:rsidR="00CF6ABE" w:rsidRPr="009C762A">
        <w:rPr>
          <w:rFonts w:ascii="Arial" w:hAnsi="Arial" w:cs="Arial"/>
          <w:sz w:val="20"/>
        </w:rPr>
        <w:t xml:space="preserve">rozumí </w:t>
      </w:r>
      <w:r w:rsidR="00253994" w:rsidRPr="009C762A">
        <w:rPr>
          <w:rFonts w:ascii="Arial" w:hAnsi="Arial" w:cs="Arial"/>
          <w:sz w:val="20"/>
        </w:rPr>
        <w:t xml:space="preserve">zadání požadavku Objednatele prostřednictvím </w:t>
      </w:r>
      <w:r w:rsidR="0025183A" w:rsidRPr="009C762A">
        <w:rPr>
          <w:rFonts w:ascii="Arial" w:hAnsi="Arial" w:cs="Arial"/>
          <w:sz w:val="20"/>
        </w:rPr>
        <w:t>svého</w:t>
      </w:r>
      <w:r w:rsidR="00253994" w:rsidRPr="009C762A">
        <w:rPr>
          <w:rFonts w:ascii="Arial" w:hAnsi="Arial" w:cs="Arial"/>
          <w:sz w:val="20"/>
        </w:rPr>
        <w:t xml:space="preserve"> self-care </w:t>
      </w:r>
      <w:r w:rsidR="0025183A" w:rsidRPr="009C762A">
        <w:rPr>
          <w:rFonts w:ascii="Arial" w:hAnsi="Arial" w:cs="Arial"/>
          <w:sz w:val="20"/>
        </w:rPr>
        <w:t>řešení (elektronický nástroj) nebo jiným vhodným způsobem sjednaným Smluvními stranami</w:t>
      </w:r>
      <w:r w:rsidR="00A5771F" w:rsidRPr="009C762A">
        <w:rPr>
          <w:rFonts w:ascii="Arial" w:hAnsi="Arial" w:cs="Arial"/>
          <w:sz w:val="20"/>
        </w:rPr>
        <w:t>,</w:t>
      </w:r>
      <w:r w:rsidR="0025183A" w:rsidRPr="009C762A">
        <w:rPr>
          <w:rFonts w:ascii="Arial" w:hAnsi="Arial" w:cs="Arial"/>
          <w:sz w:val="20"/>
        </w:rPr>
        <w:t xml:space="preserve"> </w:t>
      </w:r>
      <w:r w:rsidR="00253994" w:rsidRPr="009C762A">
        <w:rPr>
          <w:rFonts w:ascii="Arial" w:hAnsi="Arial" w:cs="Arial"/>
          <w:sz w:val="20"/>
        </w:rPr>
        <w:t>a</w:t>
      </w:r>
      <w:r w:rsidR="0025183A" w:rsidRPr="009C762A">
        <w:rPr>
          <w:rFonts w:ascii="Arial" w:hAnsi="Arial" w:cs="Arial"/>
          <w:sz w:val="20"/>
        </w:rPr>
        <w:t> </w:t>
      </w:r>
      <w:r w:rsidR="00253994" w:rsidRPr="009C762A">
        <w:rPr>
          <w:rFonts w:ascii="Arial" w:hAnsi="Arial" w:cs="Arial"/>
          <w:sz w:val="20"/>
        </w:rPr>
        <w:t xml:space="preserve">uzavřením Dílčí smlouvy </w:t>
      </w:r>
      <w:r w:rsidR="00835722" w:rsidRPr="009C762A">
        <w:rPr>
          <w:rFonts w:ascii="Arial" w:hAnsi="Arial" w:cs="Arial"/>
          <w:sz w:val="20"/>
        </w:rPr>
        <w:t xml:space="preserve">se rozumí </w:t>
      </w:r>
      <w:r w:rsidR="00CF6ABE" w:rsidRPr="009C762A">
        <w:rPr>
          <w:rFonts w:ascii="Arial" w:hAnsi="Arial" w:cs="Arial"/>
          <w:sz w:val="20"/>
        </w:rPr>
        <w:t xml:space="preserve">okamžik </w:t>
      </w:r>
      <w:r w:rsidR="00253994" w:rsidRPr="009C762A">
        <w:rPr>
          <w:rFonts w:ascii="Arial" w:hAnsi="Arial" w:cs="Arial"/>
          <w:sz w:val="20"/>
        </w:rPr>
        <w:t>potvrzení zadaného požadavku v rámci self-care</w:t>
      </w:r>
      <w:r w:rsidR="0025183A" w:rsidRPr="009C762A">
        <w:rPr>
          <w:rFonts w:ascii="Arial" w:hAnsi="Arial" w:cs="Arial"/>
          <w:sz w:val="20"/>
        </w:rPr>
        <w:t xml:space="preserve"> řešení Objednatele či jiným vhodným způsobem sjednaným Smluvními stranami.</w:t>
      </w:r>
      <w:r w:rsidR="00253994" w:rsidRPr="009C762A">
        <w:rPr>
          <w:rFonts w:ascii="Arial" w:hAnsi="Arial" w:cs="Arial"/>
          <w:sz w:val="20"/>
        </w:rPr>
        <w:t xml:space="preserve"> </w:t>
      </w:r>
      <w:r w:rsidR="0000204D" w:rsidRPr="009C762A">
        <w:rPr>
          <w:rFonts w:ascii="Arial" w:hAnsi="Arial" w:cs="Arial"/>
          <w:sz w:val="20"/>
        </w:rPr>
        <w:t xml:space="preserve">Poskytovatel </w:t>
      </w:r>
      <w:r w:rsidRPr="009C762A">
        <w:rPr>
          <w:rFonts w:ascii="Arial" w:hAnsi="Arial" w:cs="Arial"/>
          <w:sz w:val="20"/>
        </w:rPr>
        <w:t xml:space="preserve">se v případě uzavření Dílčí smlouvy na Doplňkové plnění Služeb zavazuje </w:t>
      </w:r>
      <w:r w:rsidR="0000204D" w:rsidRPr="009C762A">
        <w:rPr>
          <w:rFonts w:ascii="Arial" w:hAnsi="Arial" w:cs="Arial"/>
          <w:sz w:val="20"/>
        </w:rPr>
        <w:t xml:space="preserve">poskytnout </w:t>
      </w:r>
      <w:r w:rsidRPr="009C762A">
        <w:rPr>
          <w:rFonts w:ascii="Arial" w:hAnsi="Arial" w:cs="Arial"/>
          <w:sz w:val="20"/>
        </w:rPr>
        <w:t>Doplňkové plnění Služeb za podmínek v</w:t>
      </w:r>
      <w:r w:rsidR="0000204D" w:rsidRPr="009C762A">
        <w:rPr>
          <w:rFonts w:ascii="Arial" w:hAnsi="Arial" w:cs="Arial"/>
          <w:sz w:val="20"/>
        </w:rPr>
        <w:t> této Rámcové s</w:t>
      </w:r>
      <w:r w:rsidRPr="009C762A">
        <w:rPr>
          <w:rFonts w:ascii="Arial" w:hAnsi="Arial" w:cs="Arial"/>
          <w:sz w:val="20"/>
        </w:rPr>
        <w:t xml:space="preserve">mlouvě uvedených. </w:t>
      </w:r>
      <w:moveFromRangeStart w:id="57" w:author="Mesarčová Veronika Mgr. (MPSV)" w:date="2016-03-21T12:06:00Z" w:name="move446325304"/>
      <w:moveFrom w:id="58" w:author="Mesarčová Veronika Mgr. (MPSV)" w:date="2016-03-21T12:06:00Z">
        <w:r w:rsidRPr="009C762A" w:rsidDel="00A81C20">
          <w:rPr>
            <w:rFonts w:ascii="Arial" w:hAnsi="Arial" w:cs="Arial"/>
            <w:sz w:val="20"/>
          </w:rPr>
          <w:t xml:space="preserve">Cena za Doplňkové plnění Služeb bude účtována </w:t>
        </w:r>
        <w:r w:rsidR="00835722" w:rsidRPr="009C762A" w:rsidDel="00A81C20">
          <w:rPr>
            <w:rFonts w:ascii="Arial" w:hAnsi="Arial" w:cs="Arial"/>
            <w:sz w:val="20"/>
          </w:rPr>
          <w:t xml:space="preserve">max. ve výši cen </w:t>
        </w:r>
        <w:r w:rsidRPr="009C762A" w:rsidDel="00A81C20">
          <w:rPr>
            <w:rFonts w:ascii="Arial" w:hAnsi="Arial" w:cs="Arial"/>
            <w:sz w:val="20"/>
          </w:rPr>
          <w:t xml:space="preserve">dle ceníku </w:t>
        </w:r>
        <w:r w:rsidR="0000204D" w:rsidRPr="009C762A" w:rsidDel="00A81C20">
          <w:rPr>
            <w:rFonts w:ascii="Arial" w:hAnsi="Arial" w:cs="Arial"/>
            <w:sz w:val="20"/>
          </w:rPr>
          <w:t>Poskytovatele</w:t>
        </w:r>
        <w:r w:rsidRPr="009C762A" w:rsidDel="00A81C20">
          <w:rPr>
            <w:rFonts w:ascii="Arial" w:hAnsi="Arial" w:cs="Arial"/>
            <w:sz w:val="20"/>
          </w:rPr>
          <w:t xml:space="preserve"> </w:t>
        </w:r>
        <w:r w:rsidR="00A5771F" w:rsidRPr="009C762A" w:rsidDel="00A81C20">
          <w:rPr>
            <w:rFonts w:ascii="Arial" w:hAnsi="Arial" w:cs="Arial"/>
            <w:sz w:val="20"/>
          </w:rPr>
          <w:t xml:space="preserve">pro firemní klienty </w:t>
        </w:r>
        <w:r w:rsidR="00835722" w:rsidRPr="009C762A" w:rsidDel="00A81C20">
          <w:rPr>
            <w:rFonts w:ascii="Arial" w:hAnsi="Arial" w:cs="Arial"/>
            <w:sz w:val="20"/>
          </w:rPr>
          <w:t xml:space="preserve">aktuálního </w:t>
        </w:r>
        <w:r w:rsidRPr="009C762A" w:rsidDel="00A81C20">
          <w:rPr>
            <w:rFonts w:ascii="Arial" w:hAnsi="Arial" w:cs="Arial"/>
            <w:sz w:val="20"/>
          </w:rPr>
          <w:t>ke dni uzavření Dílčí smlo</w:t>
        </w:r>
        <w:r w:rsidR="00184BA3" w:rsidRPr="009C762A" w:rsidDel="00A81C20">
          <w:rPr>
            <w:rFonts w:ascii="Arial" w:hAnsi="Arial" w:cs="Arial"/>
            <w:sz w:val="20"/>
          </w:rPr>
          <w:t>uvy.</w:t>
        </w:r>
      </w:moveFrom>
      <w:moveFromRangeEnd w:id="57"/>
      <w:ins w:id="59" w:author="Mesarčová Veronika Mgr. (MPSV)" w:date="2016-03-21T12:15:00Z">
        <w:r w:rsidR="00A81C20" w:rsidRPr="009C762A">
          <w:rPr>
            <w:rFonts w:ascii="Arial" w:hAnsi="Arial" w:cs="Arial"/>
            <w:sz w:val="20"/>
          </w:rPr>
          <w:t xml:space="preserve"> </w:t>
        </w:r>
      </w:ins>
      <w:ins w:id="60" w:author="Mesarčová Veronika Mgr. (MPSV)" w:date="2016-03-21T12:20:00Z">
        <w:r w:rsidR="008D4745" w:rsidRPr="009C762A">
          <w:rPr>
            <w:rFonts w:ascii="Arial" w:hAnsi="Arial" w:cs="Arial"/>
            <w:sz w:val="20"/>
          </w:rPr>
          <w:t>Ú</w:t>
        </w:r>
      </w:ins>
      <w:ins w:id="61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>kon</w:t>
        </w:r>
      </w:ins>
      <w:ins w:id="62" w:author="Mesarčová Veronika Mgr. (MPSV)" w:date="2016-03-21T12:20:00Z">
        <w:r w:rsidR="008D4745" w:rsidRPr="009C762A">
          <w:rPr>
            <w:rFonts w:ascii="Arial" w:hAnsi="Arial" w:cs="Arial"/>
            <w:sz w:val="20"/>
          </w:rPr>
          <w:t>y</w:t>
        </w:r>
      </w:ins>
      <w:ins w:id="63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 xml:space="preserve"> </w:t>
        </w:r>
      </w:ins>
      <w:ins w:id="64" w:author="Mesarčová Veronika Mgr. (MPSV)" w:date="2016-03-21T12:17:00Z">
        <w:r w:rsidR="008D4745" w:rsidRPr="009C762A">
          <w:rPr>
            <w:rFonts w:ascii="Arial" w:hAnsi="Arial" w:cs="Arial"/>
            <w:sz w:val="20"/>
          </w:rPr>
          <w:t>ve věcech uza</w:t>
        </w:r>
      </w:ins>
      <w:ins w:id="65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>v</w:t>
        </w:r>
      </w:ins>
      <w:ins w:id="66" w:author="Mesarčová Veronika Mgr. (MPSV)" w:date="2016-03-21T12:17:00Z">
        <w:r w:rsidR="008D4745" w:rsidRPr="009C762A">
          <w:rPr>
            <w:rFonts w:ascii="Arial" w:hAnsi="Arial" w:cs="Arial"/>
            <w:sz w:val="20"/>
          </w:rPr>
          <w:t xml:space="preserve">ření </w:t>
        </w:r>
      </w:ins>
      <w:ins w:id="67" w:author="Mesarčová Veronika Mgr. (MPSV)" w:date="2016-03-22T12:28:00Z">
        <w:r w:rsidR="00CC26E2">
          <w:rPr>
            <w:rFonts w:ascii="Arial" w:hAnsi="Arial" w:cs="Arial"/>
            <w:sz w:val="20"/>
          </w:rPr>
          <w:t>D</w:t>
        </w:r>
      </w:ins>
      <w:ins w:id="68" w:author="Mesarčová Veronika Mgr. (MPSV)" w:date="2016-03-21T12:17:00Z">
        <w:r w:rsidR="008D4745" w:rsidRPr="009C762A">
          <w:rPr>
            <w:rFonts w:ascii="Arial" w:hAnsi="Arial" w:cs="Arial"/>
            <w:sz w:val="20"/>
          </w:rPr>
          <w:t>ílčí smlouvy</w:t>
        </w:r>
      </w:ins>
      <w:ins w:id="69" w:author="Mesarčová Veronika Mgr. (MPSV)" w:date="2016-03-21T12:18:00Z">
        <w:r w:rsidR="008D4745" w:rsidRPr="009C762A">
          <w:rPr>
            <w:rFonts w:ascii="Arial" w:hAnsi="Arial" w:cs="Arial"/>
            <w:sz w:val="20"/>
          </w:rPr>
          <w:t xml:space="preserve"> na Doplňkové plnění </w:t>
        </w:r>
      </w:ins>
      <w:ins w:id="70" w:author="Mesarčová Veronika Mgr. (MPSV)" w:date="2016-03-21T12:19:00Z">
        <w:r w:rsidR="008D4745" w:rsidRPr="009C762A">
          <w:rPr>
            <w:rFonts w:ascii="Arial" w:hAnsi="Arial" w:cs="Arial"/>
            <w:sz w:val="20"/>
          </w:rPr>
          <w:t>Služeb jsou</w:t>
        </w:r>
      </w:ins>
      <w:ins w:id="71" w:author="Mesarčová Veronika Mgr. (MPSV)" w:date="2016-03-21T12:20:00Z">
        <w:r w:rsidR="008D4745" w:rsidRPr="009C762A">
          <w:rPr>
            <w:rFonts w:ascii="Arial" w:hAnsi="Arial" w:cs="Arial"/>
            <w:sz w:val="20"/>
          </w:rPr>
          <w:t xml:space="preserve"> jednotlivými Objednateli </w:t>
        </w:r>
      </w:ins>
      <w:ins w:id="72" w:author="Mesarčová Veronika Mgr. (MPSV)" w:date="2016-03-21T12:19:00Z">
        <w:r w:rsidR="008D4745" w:rsidRPr="009C762A">
          <w:rPr>
            <w:rFonts w:ascii="Arial" w:hAnsi="Arial" w:cs="Arial"/>
            <w:sz w:val="20"/>
          </w:rPr>
          <w:t>p</w:t>
        </w:r>
      </w:ins>
      <w:ins w:id="73" w:author="Mesarčová Veronika Mgr. (MPSV)" w:date="2016-03-21T12:20:00Z">
        <w:r w:rsidR="008D4745" w:rsidRPr="009C762A">
          <w:rPr>
            <w:rFonts w:ascii="Arial" w:hAnsi="Arial" w:cs="Arial"/>
            <w:sz w:val="20"/>
          </w:rPr>
          <w:t>ově</w:t>
        </w:r>
      </w:ins>
      <w:ins w:id="74" w:author="Mesarčová Veronika Mgr. (MPSV)" w:date="2016-03-21T12:19:00Z">
        <w:r w:rsidR="008D4745" w:rsidRPr="009C762A">
          <w:rPr>
            <w:rFonts w:ascii="Arial" w:hAnsi="Arial" w:cs="Arial"/>
            <w:sz w:val="20"/>
          </w:rPr>
          <w:t xml:space="preserve">řeny </w:t>
        </w:r>
      </w:ins>
      <w:ins w:id="75" w:author="Mesarčová Veronika Mgr. (MPSV)" w:date="2016-03-21T12:20:00Z">
        <w:r w:rsidR="008D4745" w:rsidRPr="009C762A">
          <w:rPr>
            <w:rFonts w:ascii="Arial" w:hAnsi="Arial" w:cs="Arial"/>
            <w:sz w:val="20"/>
          </w:rPr>
          <w:t xml:space="preserve">kontaktní osoby uvedené v Příloze č. 4 této Rámcové smlouvy. </w:t>
        </w:r>
      </w:ins>
    </w:p>
    <w:p w:rsidR="001D50AC" w:rsidRDefault="00E84300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 w:rsidRPr="00591893">
        <w:rPr>
          <w:rFonts w:ascii="Arial" w:hAnsi="Arial" w:cs="Arial"/>
          <w:sz w:val="20"/>
        </w:rPr>
        <w:t>Není-li dále</w:t>
      </w:r>
      <w:r w:rsidR="00A5771F">
        <w:rPr>
          <w:rFonts w:ascii="Arial" w:hAnsi="Arial" w:cs="Arial"/>
          <w:sz w:val="20"/>
        </w:rPr>
        <w:t xml:space="preserve"> v této Rámcové smlouvě</w:t>
      </w:r>
      <w:r w:rsidRPr="00591893">
        <w:rPr>
          <w:rFonts w:ascii="Arial" w:hAnsi="Arial" w:cs="Arial"/>
          <w:sz w:val="20"/>
        </w:rPr>
        <w:t xml:space="preserve"> stanoveno jinak, řídí se Doplňkové plnění Služeb ustanoveními vzta</w:t>
      </w:r>
      <w:r w:rsidR="0000204D" w:rsidRPr="00591893">
        <w:rPr>
          <w:rFonts w:ascii="Arial" w:hAnsi="Arial" w:cs="Arial"/>
          <w:sz w:val="20"/>
        </w:rPr>
        <w:t>hujícími se na</w:t>
      </w:r>
      <w:r w:rsidR="00C12FA1">
        <w:rPr>
          <w:rFonts w:ascii="Arial" w:hAnsi="Arial" w:cs="Arial"/>
          <w:sz w:val="20"/>
        </w:rPr>
        <w:t> </w:t>
      </w:r>
      <w:r w:rsidR="0000204D" w:rsidRPr="00591893">
        <w:rPr>
          <w:rFonts w:ascii="Arial" w:hAnsi="Arial" w:cs="Arial"/>
          <w:sz w:val="20"/>
        </w:rPr>
        <w:t>Služby dle této Rámcové s</w:t>
      </w:r>
      <w:r w:rsidRPr="00591893">
        <w:rPr>
          <w:rFonts w:ascii="Arial" w:hAnsi="Arial" w:cs="Arial"/>
          <w:sz w:val="20"/>
        </w:rPr>
        <w:t>mlouvy.</w:t>
      </w:r>
      <w:r w:rsidR="001D50AC" w:rsidRPr="001D50AC">
        <w:rPr>
          <w:rFonts w:ascii="Arial" w:hAnsi="Arial" w:cs="Arial"/>
          <w:sz w:val="20"/>
        </w:rPr>
        <w:t xml:space="preserve"> </w:t>
      </w:r>
    </w:p>
    <w:p w:rsidR="001D50AC" w:rsidRDefault="001D50AC" w:rsidP="001D50AC">
      <w:pPr>
        <w:pStyle w:val="kancel"/>
        <w:numPr>
          <w:ilvl w:val="0"/>
          <w:numId w:val="7"/>
        </w:numPr>
        <w:spacing w:before="12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Smluvní strany jsou oprávněny uzavírat Dílčí smlouvy pouze na dobu platnosti a účinnosti této Rámcové smlouvy.</w:t>
      </w:r>
    </w:p>
    <w:p w:rsidR="00AE5017" w:rsidRPr="00F7365D" w:rsidRDefault="00AE5017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Doba, místo a podmínky plnění</w:t>
      </w:r>
    </w:p>
    <w:p w:rsidR="00AE5017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 xml:space="preserve">Poskytovatel se zavazuje zahájit poskytování Plnění Služeb </w:t>
      </w:r>
      <w:r w:rsidR="003423B0" w:rsidRPr="00C11D9E">
        <w:rPr>
          <w:rFonts w:ascii="Arial" w:hAnsi="Arial" w:cs="Arial"/>
          <w:szCs w:val="20"/>
        </w:rPr>
        <w:t>nejpozději do 30 kalendářních dnů od</w:t>
      </w:r>
      <w:r w:rsidR="00A5771F">
        <w:rPr>
          <w:rFonts w:ascii="Arial" w:hAnsi="Arial" w:cs="Arial"/>
          <w:szCs w:val="20"/>
        </w:rPr>
        <w:t>e dne</w:t>
      </w:r>
      <w:r w:rsidR="003423B0" w:rsidRPr="00C11D9E">
        <w:rPr>
          <w:rFonts w:ascii="Arial" w:hAnsi="Arial" w:cs="Arial"/>
          <w:szCs w:val="20"/>
        </w:rPr>
        <w:t xml:space="preserve"> </w:t>
      </w:r>
      <w:r w:rsidR="003423B0" w:rsidRPr="004C426D">
        <w:rPr>
          <w:rFonts w:ascii="Arial" w:hAnsi="Arial" w:cs="Arial"/>
          <w:szCs w:val="20"/>
        </w:rPr>
        <w:t>uzavření Dílčí smlouvy, ne</w:t>
      </w:r>
      <w:r w:rsidR="003423B0" w:rsidRPr="00C11D9E">
        <w:rPr>
          <w:rFonts w:ascii="Arial" w:hAnsi="Arial" w:cs="Arial"/>
          <w:szCs w:val="20"/>
        </w:rPr>
        <w:t xml:space="preserve"> však dříve než</w:t>
      </w:r>
      <w:r w:rsidR="00FC6E5E">
        <w:rPr>
          <w:rFonts w:ascii="Arial" w:hAnsi="Arial" w:cs="Arial"/>
          <w:szCs w:val="20"/>
        </w:rPr>
        <w:t> </w:t>
      </w:r>
      <w:r w:rsidRPr="00AA72D0">
        <w:rPr>
          <w:rFonts w:ascii="Arial" w:hAnsi="Arial" w:cs="Arial"/>
          <w:szCs w:val="20"/>
        </w:rPr>
        <w:t>od</w:t>
      </w:r>
      <w:r w:rsidR="003423B0" w:rsidRPr="00AA72D0">
        <w:rPr>
          <w:rFonts w:ascii="Arial" w:hAnsi="Arial" w:cs="Arial"/>
          <w:szCs w:val="20"/>
        </w:rPr>
        <w:t> </w:t>
      </w:r>
      <w:r w:rsidR="00AA72D0" w:rsidRPr="00AA72D0">
        <w:rPr>
          <w:rFonts w:ascii="Arial" w:hAnsi="Arial" w:cs="Arial"/>
          <w:szCs w:val="20"/>
        </w:rPr>
        <w:t xml:space="preserve">1. </w:t>
      </w:r>
      <w:ins w:id="76" w:author="Mesarčová Veronika Mgr. (MPSV)" w:date="2016-03-21T11:35:00Z">
        <w:r w:rsidR="008D69BE">
          <w:rPr>
            <w:rFonts w:ascii="Arial" w:hAnsi="Arial" w:cs="Arial"/>
            <w:szCs w:val="20"/>
          </w:rPr>
          <w:t>6</w:t>
        </w:r>
      </w:ins>
      <w:del w:id="77" w:author="Mesarčová Veronika Mgr. (MPSV)" w:date="2016-03-21T11:35:00Z">
        <w:r w:rsidR="00AA72D0" w:rsidRPr="00AA72D0" w:rsidDel="008D69BE">
          <w:rPr>
            <w:rFonts w:ascii="Arial" w:hAnsi="Arial" w:cs="Arial"/>
            <w:szCs w:val="20"/>
          </w:rPr>
          <w:delText>5</w:delText>
        </w:r>
      </w:del>
      <w:r w:rsidRPr="00AA72D0">
        <w:rPr>
          <w:rFonts w:ascii="Arial" w:hAnsi="Arial" w:cs="Arial"/>
          <w:szCs w:val="20"/>
        </w:rPr>
        <w:t>. 2016</w:t>
      </w:r>
      <w:r w:rsidR="002C0ED2" w:rsidRPr="00AA72D0">
        <w:rPr>
          <w:rFonts w:ascii="Arial" w:hAnsi="Arial" w:cs="Arial"/>
          <w:szCs w:val="20"/>
        </w:rPr>
        <w:t>,</w:t>
      </w:r>
      <w:r w:rsidR="002C0ED2">
        <w:rPr>
          <w:rFonts w:ascii="Arial" w:hAnsi="Arial" w:cs="Arial"/>
          <w:szCs w:val="20"/>
        </w:rPr>
        <w:t xml:space="preserve"> s tím, že se Poskytovatel zavazuje předat Objednateli veškeré SIM karty s dostatečným předstihem před</w:t>
      </w:r>
      <w:r w:rsidR="00A5771F">
        <w:rPr>
          <w:rFonts w:ascii="Arial" w:hAnsi="Arial" w:cs="Arial"/>
          <w:szCs w:val="20"/>
        </w:rPr>
        <w:t> </w:t>
      </w:r>
      <w:r w:rsidR="002C0ED2">
        <w:rPr>
          <w:rFonts w:ascii="Arial" w:hAnsi="Arial" w:cs="Arial"/>
          <w:szCs w:val="20"/>
        </w:rPr>
        <w:t xml:space="preserve">zahájením poskytování </w:t>
      </w:r>
      <w:r w:rsidR="00A5771F">
        <w:rPr>
          <w:rFonts w:ascii="Arial" w:hAnsi="Arial" w:cs="Arial"/>
          <w:szCs w:val="20"/>
        </w:rPr>
        <w:t>P</w:t>
      </w:r>
      <w:r w:rsidR="002C0ED2">
        <w:rPr>
          <w:rFonts w:ascii="Arial" w:hAnsi="Arial" w:cs="Arial"/>
          <w:szCs w:val="20"/>
        </w:rPr>
        <w:t>lnění, nejpozději však do 14 kalendářních dnů ode dne uzavření Dílčí smlouvy.</w:t>
      </w:r>
    </w:p>
    <w:p w:rsidR="002C0ED2" w:rsidRPr="00C11D9E" w:rsidRDefault="002C0ED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Doplňkové plnění Služeb se Poskytovatel zavazuje poskytovat</w:t>
      </w:r>
      <w:r w:rsidR="00A5771F">
        <w:rPr>
          <w:rFonts w:ascii="Arial" w:hAnsi="Arial" w:cs="Arial"/>
          <w:szCs w:val="20"/>
        </w:rPr>
        <w:t>, resp. zajistit</w:t>
      </w:r>
      <w:r>
        <w:rPr>
          <w:rFonts w:ascii="Arial" w:hAnsi="Arial" w:cs="Arial"/>
          <w:szCs w:val="20"/>
        </w:rPr>
        <w:t xml:space="preserve"> od následujícího pracovního dne ode dne uzavření D</w:t>
      </w:r>
      <w:r w:rsidR="00A5771F">
        <w:rPr>
          <w:rFonts w:ascii="Arial" w:hAnsi="Arial" w:cs="Arial"/>
          <w:szCs w:val="20"/>
        </w:rPr>
        <w:t>ílčí smlouvy (viz čl. II. této Rámcové smlouvy).</w:t>
      </w:r>
    </w:p>
    <w:p w:rsidR="00924601" w:rsidRPr="00F34189" w:rsidRDefault="00924601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Místem poskytování Plnění Služeb je místo stanovené dle Dílčí smlouvy, převážně se jedná o území České republiky. Roamingové služby jsou poskytovány mimo území České republiky. </w:t>
      </w:r>
    </w:p>
    <w:p w:rsidR="008D5666" w:rsidRPr="008D5666" w:rsidRDefault="008D5666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poskytovat Plnění dle této Rámcové smlouvy v souladu s podmínkami této Rámcové smlouvy a jejími přílohami, zejména Přílohou č. 1 - </w:t>
      </w:r>
      <w:r w:rsidRPr="008D5666">
        <w:rPr>
          <w:rFonts w:ascii="Arial" w:hAnsi="Arial" w:cs="Arial"/>
          <w:szCs w:val="20"/>
        </w:rPr>
        <w:t xml:space="preserve">Specifikace </w:t>
      </w:r>
      <w:r w:rsidR="00DA7DD6">
        <w:rPr>
          <w:rFonts w:ascii="Arial" w:hAnsi="Arial" w:cs="Arial"/>
          <w:szCs w:val="20"/>
        </w:rPr>
        <w:t xml:space="preserve">Služeb </w:t>
      </w:r>
      <w:r>
        <w:rPr>
          <w:rFonts w:ascii="Arial" w:hAnsi="Arial" w:cs="Arial"/>
          <w:szCs w:val="20"/>
        </w:rPr>
        <w:t xml:space="preserve">a Přílohou č. 2 – Návrh </w:t>
      </w:r>
      <w:r w:rsidR="00DA7DD6">
        <w:rPr>
          <w:rFonts w:ascii="Arial" w:hAnsi="Arial" w:cs="Arial"/>
          <w:szCs w:val="20"/>
        </w:rPr>
        <w:t>realizace</w:t>
      </w:r>
      <w:r>
        <w:rPr>
          <w:rFonts w:ascii="Arial" w:hAnsi="Arial" w:cs="Arial"/>
          <w:szCs w:val="20"/>
        </w:rPr>
        <w:t xml:space="preserve"> </w:t>
      </w:r>
      <w:r w:rsidRPr="008D5666">
        <w:rPr>
          <w:rFonts w:ascii="Arial" w:hAnsi="Arial" w:cs="Arial"/>
          <w:szCs w:val="20"/>
        </w:rPr>
        <w:t xml:space="preserve">a </w:t>
      </w:r>
      <w:r w:rsidR="00CF6ABE">
        <w:rPr>
          <w:rFonts w:ascii="Arial" w:hAnsi="Arial" w:cs="Arial"/>
          <w:szCs w:val="20"/>
        </w:rPr>
        <w:t>rovněž v souladu s</w:t>
      </w:r>
      <w:r w:rsidR="00A5771F">
        <w:rPr>
          <w:rFonts w:ascii="Arial" w:hAnsi="Arial" w:cs="Arial"/>
          <w:szCs w:val="20"/>
        </w:rPr>
        <w:t> </w:t>
      </w:r>
      <w:r w:rsidR="00CF6ABE">
        <w:rPr>
          <w:rFonts w:ascii="Arial" w:hAnsi="Arial" w:cs="Arial"/>
          <w:szCs w:val="20"/>
        </w:rPr>
        <w:t>Dílčí smlouvou</w:t>
      </w:r>
      <w:r>
        <w:rPr>
          <w:rFonts w:ascii="Arial" w:hAnsi="Arial" w:cs="Arial"/>
          <w:szCs w:val="20"/>
        </w:rPr>
        <w:t>.</w:t>
      </w:r>
    </w:p>
    <w:p w:rsidR="00213DB2" w:rsidRDefault="00213DB2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 poskytovat Plnění dle této Rámcové smlouvy a Dílčí smlouvy v kvalitě a rozsahu sjedn</w:t>
      </w:r>
      <w:r w:rsidR="00207620">
        <w:rPr>
          <w:rFonts w:ascii="Arial" w:hAnsi="Arial" w:cs="Arial"/>
          <w:szCs w:val="20"/>
        </w:rPr>
        <w:t>ané touto Rámcovou smlouvou a Dí</w:t>
      </w:r>
      <w:r w:rsidR="00FC6E5E">
        <w:rPr>
          <w:rFonts w:ascii="Arial" w:hAnsi="Arial" w:cs="Arial"/>
          <w:szCs w:val="20"/>
        </w:rPr>
        <w:t>lčí smlouvou</w:t>
      </w:r>
      <w:r>
        <w:rPr>
          <w:rFonts w:ascii="Arial" w:hAnsi="Arial" w:cs="Arial"/>
          <w:szCs w:val="20"/>
        </w:rPr>
        <w:t xml:space="preserve">, min. však v kvalitě vyžadované </w:t>
      </w:r>
      <w:r w:rsidR="00FC6E5E">
        <w:rPr>
          <w:rFonts w:ascii="Arial" w:hAnsi="Arial" w:cs="Arial"/>
          <w:szCs w:val="20"/>
        </w:rPr>
        <w:t>zákonem č.</w:t>
      </w:r>
      <w:r w:rsidR="00D41768" w:rsidRPr="00D41768">
        <w:rPr>
          <w:rFonts w:ascii="Arial" w:hAnsi="Arial" w:cs="Arial"/>
          <w:szCs w:val="20"/>
        </w:rPr>
        <w:t xml:space="preserve"> 127/2005 Sb., o elektronických komunikacích a o změně některých souvisejících předpisů, ve znění pozdějších předpisů (dál jen „</w:t>
      </w:r>
      <w:r w:rsidR="00D41768" w:rsidRPr="00D41768">
        <w:rPr>
          <w:rFonts w:ascii="Arial" w:hAnsi="Arial" w:cs="Arial"/>
          <w:b/>
          <w:i/>
          <w:szCs w:val="20"/>
        </w:rPr>
        <w:t>Zákon o elektronických komunikacích</w:t>
      </w:r>
      <w:r w:rsidR="00D41768" w:rsidRPr="00D41768">
        <w:rPr>
          <w:rFonts w:ascii="Arial" w:hAnsi="Arial" w:cs="Arial"/>
          <w:szCs w:val="20"/>
        </w:rPr>
        <w:t>“)</w:t>
      </w:r>
      <w:r w:rsidR="00D41768">
        <w:rPr>
          <w:rFonts w:ascii="Arial" w:hAnsi="Arial" w:cs="Arial"/>
          <w:szCs w:val="20"/>
        </w:rPr>
        <w:t>.</w:t>
      </w:r>
      <w:r w:rsidR="001D50AC">
        <w:rPr>
          <w:rFonts w:ascii="Arial" w:hAnsi="Arial" w:cs="Arial"/>
          <w:szCs w:val="20"/>
        </w:rPr>
        <w:t xml:space="preserve"> Poskytovatel se zavazuje řešit případné reklamace na kvalitu a sílu signálu v jednotlivých místech plnění bez zbytečného odkladu od nahlášení</w:t>
      </w:r>
      <w:r w:rsidR="0025792E">
        <w:rPr>
          <w:rFonts w:ascii="Arial" w:hAnsi="Arial" w:cs="Arial"/>
          <w:szCs w:val="20"/>
        </w:rPr>
        <w:t xml:space="preserve"> a zajistit, aby nedocházelo k výkyvům síly a kvality signálu, které by měly vliv na řádné využívání Služeb dle této Rámcové smlouvy a Dílčích smluv.</w:t>
      </w:r>
    </w:p>
    <w:p w:rsidR="00035BE3" w:rsidRDefault="00035BE3" w:rsidP="00187CF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bookmarkStart w:id="78" w:name="_Ref331407921"/>
      <w:r w:rsidRPr="00035BE3">
        <w:rPr>
          <w:rFonts w:ascii="Arial" w:hAnsi="Arial" w:cs="Arial"/>
          <w:szCs w:val="20"/>
        </w:rPr>
        <w:t xml:space="preserve">Poskytovatel se zavazuje zajistit pokrytí signálem </w:t>
      </w:r>
      <w:r w:rsidR="00187CFC" w:rsidRPr="00187CFC">
        <w:rPr>
          <w:rFonts w:ascii="Arial" w:hAnsi="Arial" w:cs="Arial"/>
          <w:szCs w:val="20"/>
        </w:rPr>
        <w:t>a d</w:t>
      </w:r>
      <w:r w:rsidR="00187CFC">
        <w:rPr>
          <w:rFonts w:ascii="Arial" w:hAnsi="Arial" w:cs="Arial"/>
          <w:szCs w:val="20"/>
        </w:rPr>
        <w:t>ostupnost hlasových a datových S</w:t>
      </w:r>
      <w:r w:rsidR="00187CFC" w:rsidRPr="00187CFC">
        <w:rPr>
          <w:rFonts w:ascii="Arial" w:hAnsi="Arial" w:cs="Arial"/>
          <w:szCs w:val="20"/>
        </w:rPr>
        <w:t xml:space="preserve">lužeb </w:t>
      </w:r>
      <w:r w:rsidRPr="00035BE3">
        <w:rPr>
          <w:rFonts w:ascii="Arial" w:hAnsi="Arial" w:cs="Arial"/>
          <w:szCs w:val="20"/>
        </w:rPr>
        <w:t xml:space="preserve">ve všech budovách </w:t>
      </w:r>
      <w:r>
        <w:rPr>
          <w:rFonts w:ascii="Arial" w:hAnsi="Arial" w:cs="Arial"/>
          <w:szCs w:val="20"/>
        </w:rPr>
        <w:t>Objednatelů uvedených v Příloze č. 4 této Rámcové smlouvy</w:t>
      </w:r>
      <w:r w:rsidRPr="00035BE3">
        <w:rPr>
          <w:rFonts w:ascii="Arial" w:hAnsi="Arial" w:cs="Arial"/>
          <w:szCs w:val="20"/>
        </w:rPr>
        <w:t xml:space="preserve"> </w:t>
      </w:r>
      <w:r w:rsidR="007C5878">
        <w:rPr>
          <w:rFonts w:ascii="Arial" w:hAnsi="Arial" w:cs="Arial"/>
          <w:szCs w:val="20"/>
        </w:rPr>
        <w:t xml:space="preserve">nepřetržitě po </w:t>
      </w:r>
      <w:r w:rsidRPr="00035BE3">
        <w:rPr>
          <w:rFonts w:ascii="Arial" w:hAnsi="Arial" w:cs="Arial"/>
          <w:szCs w:val="20"/>
        </w:rPr>
        <w:t>24 hod. denně a dále v budově Poslanecké sněmovny Parlamentu České republiky, Senátu Parlamentu České republiky a Úřadu vlády České republiky</w:t>
      </w:r>
      <w:r w:rsidR="007C5878">
        <w:rPr>
          <w:rFonts w:ascii="Arial" w:hAnsi="Arial" w:cs="Arial"/>
          <w:szCs w:val="20"/>
        </w:rPr>
        <w:t>,</w:t>
      </w:r>
      <w:r w:rsidR="00187CFC">
        <w:rPr>
          <w:rFonts w:ascii="Arial" w:hAnsi="Arial" w:cs="Arial"/>
          <w:szCs w:val="20"/>
        </w:rPr>
        <w:t xml:space="preserve"> a to v souladu s požadavky uvedenými v kap. 13 Přílohy č. 1 této Rámcové smlouvy.</w:t>
      </w:r>
      <w:r w:rsidR="001D50AC">
        <w:rPr>
          <w:rFonts w:ascii="Arial" w:hAnsi="Arial" w:cs="Arial"/>
          <w:szCs w:val="20"/>
        </w:rPr>
        <w:t xml:space="preserve"> </w:t>
      </w:r>
    </w:p>
    <w:p w:rsidR="00185324" w:rsidRDefault="00AE5017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</w:t>
      </w:r>
      <w:r w:rsidRPr="00F34189">
        <w:rPr>
          <w:rFonts w:ascii="Arial" w:hAnsi="Arial" w:cs="Arial"/>
          <w:szCs w:val="20"/>
        </w:rPr>
        <w:t xml:space="preserve"> aktivovat dodané SIM karty na vyzvání </w:t>
      </w:r>
      <w:r>
        <w:rPr>
          <w:rFonts w:ascii="Arial" w:hAnsi="Arial" w:cs="Arial"/>
          <w:szCs w:val="20"/>
        </w:rPr>
        <w:t>kontaktní</w:t>
      </w:r>
      <w:r w:rsidRPr="00F34189">
        <w:rPr>
          <w:rFonts w:ascii="Arial" w:hAnsi="Arial" w:cs="Arial"/>
          <w:szCs w:val="20"/>
        </w:rPr>
        <w:t xml:space="preserve"> osoby Objednatele do 30 minut, není-li ve vyzvání uveden</w:t>
      </w:r>
      <w:r w:rsidR="00377604">
        <w:rPr>
          <w:rFonts w:ascii="Arial" w:hAnsi="Arial" w:cs="Arial"/>
          <w:szCs w:val="20"/>
        </w:rPr>
        <w:t>a doba delší</w:t>
      </w:r>
      <w:r w:rsidRPr="00F34189">
        <w:rPr>
          <w:rFonts w:ascii="Arial" w:hAnsi="Arial" w:cs="Arial"/>
          <w:szCs w:val="20"/>
        </w:rPr>
        <w:t>. Vyzvání k aktivaci SIM karty</w:t>
      </w:r>
      <w:r w:rsidR="00185324">
        <w:rPr>
          <w:rFonts w:ascii="Arial" w:hAnsi="Arial" w:cs="Arial"/>
          <w:szCs w:val="20"/>
        </w:rPr>
        <w:t xml:space="preserve"> je </w:t>
      </w:r>
      <w:r w:rsidR="00A5771F">
        <w:rPr>
          <w:rFonts w:ascii="Arial" w:hAnsi="Arial" w:cs="Arial"/>
          <w:szCs w:val="20"/>
        </w:rPr>
        <w:t xml:space="preserve">kontaktní osoba </w:t>
      </w:r>
      <w:r w:rsidR="00185324">
        <w:rPr>
          <w:rFonts w:ascii="Arial" w:hAnsi="Arial" w:cs="Arial"/>
          <w:szCs w:val="20"/>
        </w:rPr>
        <w:t>Objednatel</w:t>
      </w:r>
      <w:r w:rsidR="00A5771F">
        <w:rPr>
          <w:rFonts w:ascii="Arial" w:hAnsi="Arial" w:cs="Arial"/>
          <w:szCs w:val="20"/>
        </w:rPr>
        <w:t>e</w:t>
      </w:r>
      <w:r w:rsidR="00185324">
        <w:rPr>
          <w:rFonts w:ascii="Arial" w:hAnsi="Arial" w:cs="Arial"/>
          <w:szCs w:val="20"/>
        </w:rPr>
        <w:t xml:space="preserve"> oprávněn</w:t>
      </w:r>
      <w:r w:rsidR="00A5771F">
        <w:rPr>
          <w:rFonts w:ascii="Arial" w:hAnsi="Arial" w:cs="Arial"/>
          <w:szCs w:val="20"/>
        </w:rPr>
        <w:t>a</w:t>
      </w:r>
      <w:r w:rsidR="00185324">
        <w:rPr>
          <w:rFonts w:ascii="Arial" w:hAnsi="Arial" w:cs="Arial"/>
          <w:szCs w:val="20"/>
        </w:rPr>
        <w:t xml:space="preserve"> učinit</w:t>
      </w:r>
      <w:r w:rsidRPr="00F34189">
        <w:rPr>
          <w:rFonts w:ascii="Arial" w:hAnsi="Arial" w:cs="Arial"/>
          <w:szCs w:val="20"/>
        </w:rPr>
        <w:t xml:space="preserve"> telefonicky nebo e-mailem.</w:t>
      </w:r>
    </w:p>
    <w:p w:rsidR="00185324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>Poskytovatel se zavazuje</w:t>
      </w:r>
      <w:r w:rsidR="00AE5017" w:rsidRPr="00185324">
        <w:rPr>
          <w:rFonts w:ascii="Arial" w:hAnsi="Arial" w:cs="Arial"/>
          <w:szCs w:val="20"/>
        </w:rPr>
        <w:t xml:space="preserve"> změnit tarif související s poskytováním hlasových nebo datových Služeb podle </w:t>
      </w:r>
      <w:r w:rsidRPr="00185324">
        <w:rPr>
          <w:rFonts w:ascii="Arial" w:hAnsi="Arial" w:cs="Arial"/>
          <w:szCs w:val="20"/>
        </w:rPr>
        <w:t>této Rámcové s</w:t>
      </w:r>
      <w:r w:rsidR="00AE5017" w:rsidRPr="00185324">
        <w:rPr>
          <w:rFonts w:ascii="Arial" w:hAnsi="Arial" w:cs="Arial"/>
          <w:szCs w:val="20"/>
        </w:rPr>
        <w:t xml:space="preserve">mlouvy do 30 minut od vyzvání </w:t>
      </w:r>
      <w:r w:rsidRPr="00185324">
        <w:rPr>
          <w:rFonts w:ascii="Arial" w:hAnsi="Arial" w:cs="Arial"/>
          <w:szCs w:val="20"/>
        </w:rPr>
        <w:t>kontaktní</w:t>
      </w:r>
      <w:r w:rsidR="00AE5017" w:rsidRPr="00185324">
        <w:rPr>
          <w:rFonts w:ascii="Arial" w:hAnsi="Arial" w:cs="Arial"/>
          <w:szCs w:val="20"/>
        </w:rPr>
        <w:t xml:space="preserve"> osoby Objednatele</w:t>
      </w:r>
      <w:r w:rsidR="009426A7">
        <w:rPr>
          <w:rFonts w:ascii="Arial" w:hAnsi="Arial" w:cs="Arial"/>
          <w:szCs w:val="20"/>
        </w:rPr>
        <w:t xml:space="preserve">, </w:t>
      </w:r>
      <w:r w:rsidR="009426A7" w:rsidRPr="009426A7">
        <w:rPr>
          <w:rFonts w:ascii="Arial" w:hAnsi="Arial" w:cs="Arial"/>
          <w:szCs w:val="20"/>
        </w:rPr>
        <w:t>není-li ve vyzvání uvedeno jinak</w:t>
      </w:r>
      <w:r>
        <w:rPr>
          <w:rFonts w:ascii="Arial" w:hAnsi="Arial" w:cs="Arial"/>
          <w:szCs w:val="20"/>
        </w:rPr>
        <w:t>.</w:t>
      </w:r>
      <w:r w:rsidR="00AE5017" w:rsidRPr="00185324">
        <w:rPr>
          <w:rFonts w:ascii="Arial" w:hAnsi="Arial" w:cs="Arial"/>
          <w:szCs w:val="20"/>
        </w:rPr>
        <w:t xml:space="preserve"> </w:t>
      </w:r>
      <w:r w:rsidRPr="00185324">
        <w:rPr>
          <w:rFonts w:ascii="Arial" w:hAnsi="Arial" w:cs="Arial"/>
          <w:szCs w:val="20"/>
        </w:rPr>
        <w:t>Vyzvání k</w:t>
      </w:r>
      <w:r>
        <w:rPr>
          <w:rFonts w:ascii="Arial" w:hAnsi="Arial" w:cs="Arial"/>
          <w:szCs w:val="20"/>
        </w:rPr>
        <w:t>e změně</w:t>
      </w:r>
      <w:r w:rsidRPr="00185324">
        <w:rPr>
          <w:rFonts w:ascii="Arial" w:hAnsi="Arial" w:cs="Arial"/>
          <w:szCs w:val="20"/>
        </w:rPr>
        <w:t xml:space="preserve"> tarifu </w:t>
      </w:r>
      <w:r w:rsidR="009426A7">
        <w:rPr>
          <w:rFonts w:ascii="Arial" w:hAnsi="Arial" w:cs="Arial"/>
          <w:szCs w:val="20"/>
        </w:rPr>
        <w:t>či aktivaci (deaktivaci) části s</w:t>
      </w:r>
      <w:r w:rsidRPr="00185324">
        <w:rPr>
          <w:rFonts w:ascii="Arial" w:hAnsi="Arial" w:cs="Arial"/>
          <w:szCs w:val="20"/>
        </w:rPr>
        <w:t>lužby je</w:t>
      </w:r>
      <w:r w:rsidR="00315414">
        <w:rPr>
          <w:rFonts w:ascii="Arial" w:hAnsi="Arial" w:cs="Arial"/>
          <w:szCs w:val="20"/>
        </w:rPr>
        <w:t xml:space="preserve"> kontaktní osoba</w:t>
      </w:r>
      <w:r w:rsidRPr="00185324">
        <w:rPr>
          <w:rFonts w:ascii="Arial" w:hAnsi="Arial" w:cs="Arial"/>
          <w:szCs w:val="20"/>
        </w:rPr>
        <w:t xml:space="preserve"> Objednatel</w:t>
      </w:r>
      <w:r w:rsidR="00315414">
        <w:rPr>
          <w:rFonts w:ascii="Arial" w:hAnsi="Arial" w:cs="Arial"/>
          <w:szCs w:val="20"/>
        </w:rPr>
        <w:t>e</w:t>
      </w:r>
      <w:r w:rsidRPr="00185324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185324">
        <w:rPr>
          <w:rFonts w:ascii="Arial" w:hAnsi="Arial" w:cs="Arial"/>
          <w:szCs w:val="20"/>
        </w:rPr>
        <w:t xml:space="preserve"> učinit telefonicky nebo e-mailem.</w:t>
      </w:r>
    </w:p>
    <w:p w:rsidR="006F71E0" w:rsidRDefault="00185324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zablokovat zcizené </w:t>
      </w:r>
      <w:r w:rsidR="006F71E0">
        <w:rPr>
          <w:rFonts w:ascii="Arial" w:hAnsi="Arial" w:cs="Arial"/>
          <w:szCs w:val="20"/>
        </w:rPr>
        <w:t xml:space="preserve">či ztracené </w:t>
      </w:r>
      <w:r w:rsidR="00AE5017" w:rsidRPr="008C751B">
        <w:rPr>
          <w:rFonts w:ascii="Arial" w:hAnsi="Arial" w:cs="Arial"/>
          <w:szCs w:val="20"/>
        </w:rPr>
        <w:t xml:space="preserve">SIM </w:t>
      </w:r>
      <w:r w:rsidR="00315414">
        <w:rPr>
          <w:rFonts w:ascii="Arial" w:hAnsi="Arial" w:cs="Arial"/>
          <w:szCs w:val="20"/>
        </w:rPr>
        <w:t xml:space="preserve">karty </w:t>
      </w:r>
      <w:r w:rsidR="00AE5017" w:rsidRPr="008C751B">
        <w:rPr>
          <w:rFonts w:ascii="Arial" w:hAnsi="Arial" w:cs="Arial"/>
          <w:szCs w:val="20"/>
        </w:rPr>
        <w:t>do 10 minut od vyzvání</w:t>
      </w:r>
      <w:r w:rsidRPr="008C751B">
        <w:rPr>
          <w:rFonts w:ascii="Arial" w:hAnsi="Arial" w:cs="Arial"/>
          <w:szCs w:val="20"/>
        </w:rPr>
        <w:t xml:space="preserve"> kontaktní osoby Objednatele</w:t>
      </w:r>
      <w:r w:rsidR="009426A7" w:rsidRPr="008C751B">
        <w:rPr>
          <w:rFonts w:ascii="Arial" w:hAnsi="Arial" w:cs="Arial"/>
          <w:szCs w:val="20"/>
        </w:rPr>
        <w:t>, není-li ve vyzvání uvedeno jinak</w:t>
      </w:r>
      <w:r w:rsidR="00AE5017" w:rsidRPr="008C751B">
        <w:rPr>
          <w:rFonts w:ascii="Arial" w:hAnsi="Arial" w:cs="Arial"/>
          <w:szCs w:val="20"/>
        </w:rPr>
        <w:t>.</w:t>
      </w:r>
      <w:r w:rsidRPr="008C751B">
        <w:t xml:space="preserve"> </w:t>
      </w:r>
      <w:r w:rsidRPr="008C751B">
        <w:rPr>
          <w:rFonts w:ascii="Arial" w:hAnsi="Arial" w:cs="Arial"/>
          <w:szCs w:val="20"/>
        </w:rPr>
        <w:t xml:space="preserve">Vyzvání ke k zablokování SIM je </w:t>
      </w:r>
      <w:r w:rsidR="00315414">
        <w:rPr>
          <w:rFonts w:ascii="Arial" w:hAnsi="Arial" w:cs="Arial"/>
          <w:szCs w:val="20"/>
        </w:rPr>
        <w:t xml:space="preserve">kontaktní osoba </w:t>
      </w:r>
      <w:r w:rsidRPr="008C751B">
        <w:rPr>
          <w:rFonts w:ascii="Arial" w:hAnsi="Arial" w:cs="Arial"/>
          <w:szCs w:val="20"/>
        </w:rPr>
        <w:t>Objednatel</w:t>
      </w:r>
      <w:r w:rsidR="00315414">
        <w:rPr>
          <w:rFonts w:ascii="Arial" w:hAnsi="Arial" w:cs="Arial"/>
          <w:szCs w:val="20"/>
        </w:rPr>
        <w:t>e</w:t>
      </w:r>
      <w:r w:rsidRPr="008C751B">
        <w:rPr>
          <w:rFonts w:ascii="Arial" w:hAnsi="Arial" w:cs="Arial"/>
          <w:szCs w:val="20"/>
        </w:rPr>
        <w:t xml:space="preserve"> oprávněn</w:t>
      </w:r>
      <w:r w:rsidR="00315414">
        <w:rPr>
          <w:rFonts w:ascii="Arial" w:hAnsi="Arial" w:cs="Arial"/>
          <w:szCs w:val="20"/>
        </w:rPr>
        <w:t>a</w:t>
      </w:r>
      <w:r w:rsidRPr="008C751B">
        <w:rPr>
          <w:rFonts w:ascii="Arial" w:hAnsi="Arial" w:cs="Arial"/>
          <w:szCs w:val="20"/>
        </w:rPr>
        <w:t xml:space="preserve"> učinit telefonicky nebo e-mailem.</w:t>
      </w:r>
      <w:r w:rsidR="00553056" w:rsidRPr="008C751B">
        <w:rPr>
          <w:rFonts w:ascii="Arial" w:hAnsi="Arial" w:cs="Arial"/>
          <w:szCs w:val="20"/>
        </w:rPr>
        <w:t xml:space="preserve"> </w:t>
      </w:r>
      <w:r w:rsidRPr="008C751B">
        <w:rPr>
          <w:rFonts w:ascii="Arial" w:hAnsi="Arial" w:cs="Arial"/>
          <w:szCs w:val="20"/>
        </w:rPr>
        <w:t>Poskytovatel</w:t>
      </w:r>
      <w:r w:rsidR="00AE5017" w:rsidRPr="008C751B">
        <w:rPr>
          <w:rFonts w:ascii="Arial" w:hAnsi="Arial" w:cs="Arial"/>
          <w:szCs w:val="20"/>
        </w:rPr>
        <w:t xml:space="preserve"> se zavazuje zaslat duplikáty zcizených SIM</w:t>
      </w:r>
      <w:r w:rsidR="00315414">
        <w:rPr>
          <w:rFonts w:ascii="Arial" w:hAnsi="Arial" w:cs="Arial"/>
          <w:szCs w:val="20"/>
        </w:rPr>
        <w:t xml:space="preserve"> karet</w:t>
      </w:r>
      <w:r w:rsidR="00AE5017" w:rsidRPr="008C751B">
        <w:rPr>
          <w:rFonts w:ascii="Arial" w:hAnsi="Arial" w:cs="Arial"/>
          <w:szCs w:val="20"/>
        </w:rPr>
        <w:t xml:space="preserve"> do druhého pracovního dne od</w:t>
      </w:r>
      <w:r w:rsidRPr="008C751B">
        <w:rPr>
          <w:rFonts w:ascii="Arial" w:hAnsi="Arial" w:cs="Arial"/>
          <w:szCs w:val="20"/>
        </w:rPr>
        <w:t> </w:t>
      </w:r>
      <w:r w:rsidR="00AE5017" w:rsidRPr="008C751B">
        <w:rPr>
          <w:rFonts w:ascii="Arial" w:hAnsi="Arial" w:cs="Arial"/>
          <w:szCs w:val="20"/>
        </w:rPr>
        <w:t>zablokování, není-li do</w:t>
      </w:r>
      <w:r w:rsidRPr="008C751B">
        <w:rPr>
          <w:rFonts w:ascii="Arial" w:hAnsi="Arial" w:cs="Arial"/>
          <w:szCs w:val="20"/>
        </w:rPr>
        <w:t>hodnuto</w:t>
      </w:r>
      <w:r w:rsidR="00AE5017" w:rsidRPr="008C751B">
        <w:rPr>
          <w:rFonts w:ascii="Arial" w:hAnsi="Arial" w:cs="Arial"/>
          <w:szCs w:val="20"/>
        </w:rPr>
        <w:t xml:space="preserve"> jinak.</w:t>
      </w:r>
      <w:r w:rsidR="006F71E0" w:rsidRPr="006F71E0">
        <w:rPr>
          <w:rFonts w:ascii="Arial" w:hAnsi="Arial" w:cs="Arial"/>
          <w:szCs w:val="20"/>
        </w:rPr>
        <w:t xml:space="preserve"> </w:t>
      </w:r>
    </w:p>
    <w:p w:rsidR="006F71E0" w:rsidRDefault="006F71E0" w:rsidP="006D4762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 w:rsidRPr="006F71E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aktivovat / deaktivovat ostatní Služby, resp. realizovat požadované změny poskytnutí S</w:t>
      </w:r>
      <w:r w:rsidRPr="006F71E0">
        <w:rPr>
          <w:rFonts w:ascii="Arial" w:hAnsi="Arial" w:cs="Arial"/>
          <w:szCs w:val="20"/>
        </w:rPr>
        <w:t>lužeb ve lhůtě do 12 hodin od vyzvání kontaktní osoby Objednatele, není-li ve vyzvání uvedeno j</w:t>
      </w:r>
      <w:r>
        <w:rPr>
          <w:rFonts w:ascii="Arial" w:hAnsi="Arial" w:cs="Arial"/>
          <w:szCs w:val="20"/>
        </w:rPr>
        <w:t>inak. Vyzvání k aktivaci / deaktivaci části S</w:t>
      </w:r>
      <w:r w:rsidRPr="006F71E0">
        <w:rPr>
          <w:rFonts w:ascii="Arial" w:hAnsi="Arial" w:cs="Arial"/>
          <w:szCs w:val="20"/>
        </w:rPr>
        <w:t>lužby je kontaktní osoba Objednatele oprávněna učinit telefonicky nebo e-mailem</w:t>
      </w:r>
      <w:r>
        <w:rPr>
          <w:rFonts w:ascii="Arial" w:hAnsi="Arial" w:cs="Arial"/>
          <w:szCs w:val="20"/>
        </w:rPr>
        <w:t>.</w:t>
      </w:r>
      <w:r w:rsidRPr="006F71E0">
        <w:t xml:space="preserve"> </w:t>
      </w:r>
      <w:r w:rsidRPr="006F71E0">
        <w:rPr>
          <w:rFonts w:ascii="Arial" w:hAnsi="Arial" w:cs="Arial"/>
          <w:szCs w:val="20"/>
        </w:rPr>
        <w:t>Připadne-li běh lhůty na sobotu, neděli či jiný státem uznaný svátek, uvedený běh lhůty se přeruší a doběhne v nejbližší následující pracovní den</w:t>
      </w:r>
      <w:r>
        <w:rPr>
          <w:rFonts w:ascii="Arial" w:hAnsi="Arial" w:cs="Arial"/>
          <w:szCs w:val="20"/>
        </w:rPr>
        <w:t>.</w:t>
      </w:r>
    </w:p>
    <w:p w:rsidR="003C278C" w:rsidRDefault="003C278C" w:rsidP="003C278C">
      <w:pPr>
        <w:numPr>
          <w:ilvl w:val="0"/>
          <w:numId w:val="8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 právo zřídit oddělenou fakturační adresu</w:t>
      </w:r>
      <w:r w:rsidRPr="003C278C">
        <w:rPr>
          <w:rFonts w:ascii="Arial" w:hAnsi="Arial" w:cs="Arial"/>
          <w:szCs w:val="20"/>
        </w:rPr>
        <w:t xml:space="preserve"> na externí organizaci zabezpečující správu mobilní telefonie </w:t>
      </w:r>
      <w:r>
        <w:rPr>
          <w:rFonts w:ascii="Arial" w:hAnsi="Arial" w:cs="Arial"/>
          <w:szCs w:val="20"/>
        </w:rPr>
        <w:t xml:space="preserve">Objednatele </w:t>
      </w:r>
      <w:r w:rsidRPr="003C278C">
        <w:rPr>
          <w:rFonts w:ascii="Arial" w:hAnsi="Arial" w:cs="Arial"/>
          <w:szCs w:val="20"/>
        </w:rPr>
        <w:t>za podmínek uzavřené smlouvy</w:t>
      </w:r>
      <w:r>
        <w:rPr>
          <w:rFonts w:ascii="Arial" w:hAnsi="Arial" w:cs="Arial"/>
          <w:szCs w:val="20"/>
        </w:rPr>
        <w:t>.</w:t>
      </w:r>
    </w:p>
    <w:bookmarkEnd w:id="78"/>
    <w:p w:rsidR="00BE1E41" w:rsidRPr="00AE5017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Cena</w:t>
      </w:r>
      <w:bookmarkEnd w:id="1"/>
      <w:r w:rsidRPr="00F7365D">
        <w:rPr>
          <w:rFonts w:ascii="Arial" w:hAnsi="Arial" w:cs="Arial"/>
          <w:b/>
          <w:szCs w:val="20"/>
        </w:rPr>
        <w:t xml:space="preserve"> 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0204D">
        <w:rPr>
          <w:rFonts w:ascii="Arial" w:hAnsi="Arial" w:cs="Arial"/>
          <w:szCs w:val="20"/>
        </w:rPr>
        <w:t>Celková cena</w:t>
      </w:r>
      <w:r w:rsidR="00BE1E41">
        <w:rPr>
          <w:rFonts w:ascii="Arial" w:hAnsi="Arial" w:cs="Arial"/>
          <w:szCs w:val="20"/>
        </w:rPr>
        <w:t xml:space="preserve"> za</w:t>
      </w:r>
      <w:r w:rsidRPr="0000204D">
        <w:rPr>
          <w:rFonts w:ascii="Arial" w:hAnsi="Arial" w:cs="Arial"/>
          <w:szCs w:val="20"/>
        </w:rPr>
        <w:t xml:space="preserve"> Plnění </w:t>
      </w:r>
      <w:r w:rsidR="00315414">
        <w:rPr>
          <w:rFonts w:ascii="Arial" w:hAnsi="Arial" w:cs="Arial"/>
          <w:szCs w:val="20"/>
        </w:rPr>
        <w:t xml:space="preserve">dle této Rámcové smlouvy </w:t>
      </w:r>
      <w:r w:rsidRPr="0000204D">
        <w:rPr>
          <w:rFonts w:ascii="Arial" w:hAnsi="Arial" w:cs="Arial"/>
          <w:szCs w:val="20"/>
        </w:rPr>
        <w:t>bude stanovena jako úhrn cen za</w:t>
      </w:r>
      <w:r w:rsidR="00315414">
        <w:rPr>
          <w:rFonts w:ascii="Arial" w:hAnsi="Arial" w:cs="Arial"/>
          <w:szCs w:val="20"/>
        </w:rPr>
        <w:t> </w:t>
      </w:r>
      <w:r w:rsidRPr="0000204D">
        <w:rPr>
          <w:rFonts w:ascii="Arial" w:hAnsi="Arial" w:cs="Arial"/>
          <w:szCs w:val="20"/>
        </w:rPr>
        <w:t xml:space="preserve">jednotlivé Služby poskytnuté na základě Dílčích smluv (dále jen </w:t>
      </w:r>
      <w:r w:rsidR="009426A7">
        <w:rPr>
          <w:rFonts w:ascii="Arial" w:hAnsi="Arial" w:cs="Arial"/>
          <w:szCs w:val="20"/>
        </w:rPr>
        <w:t xml:space="preserve">jako </w:t>
      </w:r>
      <w:r w:rsidRPr="0000204D">
        <w:rPr>
          <w:rFonts w:ascii="Arial" w:hAnsi="Arial" w:cs="Arial"/>
          <w:szCs w:val="20"/>
        </w:rPr>
        <w:t>„</w:t>
      </w:r>
      <w:r w:rsidRPr="009426A7">
        <w:rPr>
          <w:rFonts w:ascii="Arial" w:hAnsi="Arial" w:cs="Arial"/>
          <w:b/>
          <w:i/>
          <w:szCs w:val="20"/>
        </w:rPr>
        <w:t>Cena Služeb</w:t>
      </w:r>
      <w:r w:rsidRPr="0000204D">
        <w:rPr>
          <w:rFonts w:ascii="Arial" w:hAnsi="Arial" w:cs="Arial"/>
          <w:szCs w:val="20"/>
        </w:rPr>
        <w:t xml:space="preserve">“). </w:t>
      </w:r>
      <w:r w:rsidR="000E02CF">
        <w:rPr>
          <w:rFonts w:ascii="Arial" w:hAnsi="Arial" w:cs="Arial"/>
          <w:szCs w:val="20"/>
        </w:rPr>
        <w:t>C</w:t>
      </w:r>
      <w:r w:rsidR="00A332C1">
        <w:rPr>
          <w:rFonts w:ascii="Arial" w:hAnsi="Arial" w:cs="Arial"/>
          <w:szCs w:val="20"/>
        </w:rPr>
        <w:t>eny</w:t>
      </w:r>
      <w:r w:rsidR="000E02CF" w:rsidRP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 jednotlivé Služby</w:t>
      </w:r>
      <w:r w:rsidR="000E02CF" w:rsidRPr="000E02CF">
        <w:rPr>
          <w:rFonts w:ascii="Arial" w:hAnsi="Arial" w:cs="Arial"/>
          <w:szCs w:val="20"/>
        </w:rPr>
        <w:t xml:space="preserve"> dle této </w:t>
      </w:r>
      <w:r w:rsidR="000E02CF">
        <w:rPr>
          <w:rFonts w:ascii="Arial" w:hAnsi="Arial" w:cs="Arial"/>
          <w:szCs w:val="20"/>
        </w:rPr>
        <w:t xml:space="preserve">Rámcové </w:t>
      </w:r>
      <w:r w:rsidR="000E02CF" w:rsidRPr="000E02CF">
        <w:rPr>
          <w:rFonts w:ascii="Arial" w:hAnsi="Arial" w:cs="Arial"/>
          <w:szCs w:val="20"/>
        </w:rPr>
        <w:t xml:space="preserve">smlouvy </w:t>
      </w:r>
      <w:r w:rsidR="00A332C1">
        <w:rPr>
          <w:rFonts w:ascii="Arial" w:hAnsi="Arial" w:cs="Arial"/>
          <w:szCs w:val="20"/>
        </w:rPr>
        <w:t>jsou stanoveny</w:t>
      </w:r>
      <w:r w:rsidR="000E02CF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v</w:t>
      </w:r>
      <w:r w:rsidR="000E02CF">
        <w:rPr>
          <w:rFonts w:ascii="Arial" w:hAnsi="Arial" w:cs="Arial"/>
          <w:szCs w:val="20"/>
        </w:rPr>
        <w:t xml:space="preserve"> P</w:t>
      </w:r>
      <w:r w:rsidR="00A332C1">
        <w:rPr>
          <w:rFonts w:ascii="Arial" w:hAnsi="Arial" w:cs="Arial"/>
          <w:szCs w:val="20"/>
        </w:rPr>
        <w:t>říloze</w:t>
      </w:r>
      <w:r w:rsidR="000E02CF" w:rsidRPr="000E02CF">
        <w:rPr>
          <w:rFonts w:ascii="Arial" w:hAnsi="Arial" w:cs="Arial"/>
          <w:szCs w:val="20"/>
        </w:rPr>
        <w:t xml:space="preserve"> č. 3 této </w:t>
      </w:r>
      <w:r w:rsidR="000E02CF">
        <w:rPr>
          <w:rFonts w:ascii="Arial" w:hAnsi="Arial" w:cs="Arial"/>
          <w:szCs w:val="20"/>
        </w:rPr>
        <w:t>Rámcové s</w:t>
      </w:r>
      <w:r w:rsidR="009426A7">
        <w:rPr>
          <w:rFonts w:ascii="Arial" w:hAnsi="Arial" w:cs="Arial"/>
          <w:szCs w:val="20"/>
        </w:rPr>
        <w:t>mlouvy</w:t>
      </w:r>
      <w:r w:rsidR="00A332C1">
        <w:rPr>
          <w:rFonts w:ascii="Arial" w:hAnsi="Arial" w:cs="Arial"/>
          <w:szCs w:val="20"/>
        </w:rPr>
        <w:t>. Ceny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>za</w:t>
      </w:r>
      <w:r w:rsid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Doplňkové </w:t>
      </w:r>
      <w:r w:rsidR="009426A7" w:rsidRPr="009426A7">
        <w:rPr>
          <w:rFonts w:ascii="Arial" w:hAnsi="Arial" w:cs="Arial"/>
          <w:szCs w:val="20"/>
        </w:rPr>
        <w:t>plnění Služeb</w:t>
      </w:r>
      <w:r w:rsidR="00A332C1">
        <w:rPr>
          <w:rFonts w:ascii="Arial" w:hAnsi="Arial" w:cs="Arial"/>
          <w:szCs w:val="20"/>
        </w:rPr>
        <w:t xml:space="preserve"> </w:t>
      </w:r>
      <w:del w:id="79" w:author="Mesarčová Veronika Mgr. (MPSV)" w:date="2016-03-21T12:10:00Z">
        <w:r w:rsidR="00A332C1" w:rsidDel="00A81C20">
          <w:rPr>
            <w:rFonts w:ascii="Arial" w:hAnsi="Arial" w:cs="Arial"/>
            <w:szCs w:val="20"/>
          </w:rPr>
          <w:delText xml:space="preserve">jsou </w:delText>
        </w:r>
      </w:del>
      <w:ins w:id="80" w:author="Mesarčová Veronika Mgr. (MPSV)" w:date="2016-03-21T12:10:00Z">
        <w:r w:rsidR="00A81C20">
          <w:rPr>
            <w:rFonts w:ascii="Arial" w:hAnsi="Arial" w:cs="Arial"/>
            <w:szCs w:val="20"/>
          </w:rPr>
          <w:t xml:space="preserve">mohou být </w:t>
        </w:r>
      </w:ins>
      <w:r w:rsidR="00A332C1">
        <w:rPr>
          <w:rFonts w:ascii="Arial" w:hAnsi="Arial" w:cs="Arial"/>
          <w:szCs w:val="20"/>
        </w:rPr>
        <w:t>stanoveny max. ve výši</w:t>
      </w:r>
      <w:r w:rsidR="009426A7" w:rsidRPr="009426A7">
        <w:rPr>
          <w:rFonts w:ascii="Arial" w:hAnsi="Arial" w:cs="Arial"/>
          <w:szCs w:val="20"/>
        </w:rPr>
        <w:t xml:space="preserve"> ceníku Poskytovatele</w:t>
      </w:r>
      <w:r w:rsidR="00315414">
        <w:rPr>
          <w:rFonts w:ascii="Arial" w:hAnsi="Arial" w:cs="Arial"/>
          <w:szCs w:val="20"/>
        </w:rPr>
        <w:t xml:space="preserve"> pro firemní klienty</w:t>
      </w:r>
      <w:r w:rsidR="009426A7" w:rsidRPr="009426A7">
        <w:rPr>
          <w:rFonts w:ascii="Arial" w:hAnsi="Arial" w:cs="Arial"/>
          <w:szCs w:val="20"/>
        </w:rPr>
        <w:t xml:space="preserve"> </w:t>
      </w:r>
      <w:r w:rsidR="00A332C1">
        <w:rPr>
          <w:rFonts w:ascii="Arial" w:hAnsi="Arial" w:cs="Arial"/>
          <w:szCs w:val="20"/>
        </w:rPr>
        <w:t xml:space="preserve">aktuálního </w:t>
      </w:r>
      <w:r w:rsidR="009426A7" w:rsidRPr="009426A7">
        <w:rPr>
          <w:rFonts w:ascii="Arial" w:hAnsi="Arial" w:cs="Arial"/>
          <w:szCs w:val="20"/>
        </w:rPr>
        <w:t xml:space="preserve">ke dni </w:t>
      </w:r>
      <w:del w:id="81" w:author="Mesarčová Veronika Mgr. (MPSV)" w:date="2016-03-21T12:10:00Z">
        <w:r w:rsidR="00654C88" w:rsidDel="00A81C20">
          <w:rPr>
            <w:rFonts w:ascii="Arial" w:hAnsi="Arial" w:cs="Arial"/>
            <w:szCs w:val="20"/>
          </w:rPr>
          <w:delText>uzavření Dílčí smlouvy</w:delText>
        </w:r>
      </w:del>
      <w:ins w:id="82" w:author="Mesarčová Veronika Mgr. (MPSV)" w:date="2016-03-21T12:10:00Z">
        <w:r w:rsidR="00A81C20">
          <w:rPr>
            <w:rFonts w:ascii="Arial" w:hAnsi="Arial" w:cs="Arial"/>
            <w:szCs w:val="20"/>
          </w:rPr>
          <w:t>podání nabídky</w:t>
        </w:r>
      </w:ins>
      <w:r w:rsidR="00654C88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dle čl. II. </w:t>
      </w:r>
      <w:ins w:id="83" w:author="Mesarčová Veronika Mgr. (MPSV)" w:date="2016-03-21T12:53:00Z">
        <w:r w:rsidR="00495630">
          <w:rPr>
            <w:rFonts w:ascii="Arial" w:hAnsi="Arial" w:cs="Arial"/>
            <w:szCs w:val="20"/>
          </w:rPr>
          <w:t xml:space="preserve">odst. 3 </w:t>
        </w:r>
      </w:ins>
      <w:r w:rsidR="00315414">
        <w:rPr>
          <w:rFonts w:ascii="Arial" w:hAnsi="Arial" w:cs="Arial"/>
          <w:szCs w:val="20"/>
        </w:rPr>
        <w:t>této Rámcové smlouvy</w:t>
      </w:r>
      <w:r w:rsidR="009426A7">
        <w:rPr>
          <w:rFonts w:ascii="Arial" w:hAnsi="Arial" w:cs="Arial"/>
          <w:szCs w:val="20"/>
        </w:rPr>
        <w:t>.</w:t>
      </w:r>
    </w:p>
    <w:p w:rsidR="000E02CF" w:rsidRDefault="00E84300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Ceny za jednotlivé </w:t>
      </w:r>
      <w:r w:rsidR="00315414">
        <w:rPr>
          <w:rFonts w:ascii="Arial" w:hAnsi="Arial" w:cs="Arial"/>
          <w:szCs w:val="20"/>
        </w:rPr>
        <w:t>Služby</w:t>
      </w:r>
      <w:r w:rsidRPr="000E02CF">
        <w:rPr>
          <w:rFonts w:ascii="Arial" w:hAnsi="Arial" w:cs="Arial"/>
          <w:szCs w:val="20"/>
        </w:rPr>
        <w:t xml:space="preserve"> se stanoví na základě součinu jednotkových cen částí tvořících </w:t>
      </w:r>
      <w:r w:rsidRPr="00315414">
        <w:rPr>
          <w:rFonts w:ascii="Arial" w:hAnsi="Arial" w:cs="Arial"/>
          <w:szCs w:val="20"/>
        </w:rPr>
        <w:t>danou Službu a objemu (počtu jednotek) odebrané Služby za účtovací období. Jednotková cena konkrétní dané Služby musí</w:t>
      </w:r>
      <w:r w:rsidR="00BE1E41" w:rsidRPr="00315414">
        <w:rPr>
          <w:rFonts w:ascii="Arial" w:hAnsi="Arial" w:cs="Arial"/>
          <w:szCs w:val="20"/>
        </w:rPr>
        <w:t xml:space="preserve"> být vždy po celou dobu trvání Rámcové s</w:t>
      </w:r>
      <w:r w:rsidR="00A332C1" w:rsidRPr="00315414">
        <w:rPr>
          <w:rFonts w:ascii="Arial" w:hAnsi="Arial" w:cs="Arial"/>
          <w:szCs w:val="20"/>
        </w:rPr>
        <w:t>mlouvy</w:t>
      </w:r>
      <w:r w:rsidR="00315414">
        <w:rPr>
          <w:rFonts w:ascii="Arial" w:hAnsi="Arial" w:cs="Arial"/>
          <w:szCs w:val="20"/>
        </w:rPr>
        <w:t>, resp.</w:t>
      </w:r>
      <w:r w:rsidR="006D1804">
        <w:rPr>
          <w:rFonts w:ascii="Arial" w:hAnsi="Arial" w:cs="Arial"/>
          <w:szCs w:val="20"/>
        </w:rPr>
        <w:t> </w:t>
      </w:r>
      <w:r w:rsidR="00315414">
        <w:rPr>
          <w:rFonts w:ascii="Arial" w:hAnsi="Arial" w:cs="Arial"/>
          <w:szCs w:val="20"/>
        </w:rPr>
        <w:t>Dílčích smluv</w:t>
      </w:r>
      <w:r w:rsidR="00A332C1" w:rsidRPr="00315414">
        <w:rPr>
          <w:rFonts w:ascii="Arial" w:hAnsi="Arial" w:cs="Arial"/>
          <w:szCs w:val="20"/>
        </w:rPr>
        <w:t xml:space="preserve"> shodná, </w:t>
      </w:r>
      <w:r w:rsidRPr="00315414">
        <w:rPr>
          <w:rFonts w:ascii="Arial" w:hAnsi="Arial" w:cs="Arial"/>
          <w:szCs w:val="20"/>
        </w:rPr>
        <w:t>tzn.</w:t>
      </w:r>
      <w:r w:rsidR="009426A7" w:rsidRPr="00315414">
        <w:rPr>
          <w:rFonts w:ascii="Arial" w:hAnsi="Arial" w:cs="Arial"/>
          <w:szCs w:val="20"/>
        </w:rPr>
        <w:t>,</w:t>
      </w:r>
      <w:r w:rsidRPr="00315414">
        <w:rPr>
          <w:rFonts w:ascii="Arial" w:hAnsi="Arial" w:cs="Arial"/>
          <w:szCs w:val="20"/>
        </w:rPr>
        <w:t xml:space="preserve"> stejná Služba poskytována na základě různých Dílčích smluv</w:t>
      </w:r>
      <w:r w:rsidR="00AE5017"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lastRenderedPageBreak/>
        <w:t>musí mít po celou dobu trvání Rámcové s</w:t>
      </w:r>
      <w:r w:rsidRPr="00315414">
        <w:rPr>
          <w:rFonts w:ascii="Arial" w:hAnsi="Arial" w:cs="Arial"/>
          <w:szCs w:val="20"/>
        </w:rPr>
        <w:t>mlouvy vždy tot</w:t>
      </w:r>
      <w:r w:rsidR="00AE5017" w:rsidRPr="00315414">
        <w:rPr>
          <w:rFonts w:ascii="Arial" w:hAnsi="Arial" w:cs="Arial"/>
          <w:szCs w:val="20"/>
        </w:rPr>
        <w:t>ožno</w:t>
      </w:r>
      <w:r w:rsidR="00A332C1" w:rsidRPr="00315414">
        <w:rPr>
          <w:rFonts w:ascii="Arial" w:hAnsi="Arial" w:cs="Arial"/>
          <w:szCs w:val="20"/>
        </w:rPr>
        <w:t>u jednotkovou cenu</w:t>
      </w:r>
      <w:r w:rsidR="00AE5017" w:rsidRPr="00315414">
        <w:rPr>
          <w:rFonts w:ascii="Arial" w:hAnsi="Arial" w:cs="Arial"/>
          <w:szCs w:val="20"/>
        </w:rPr>
        <w:t>. Obsah a</w:t>
      </w:r>
      <w:r w:rsidR="006D1804">
        <w:rPr>
          <w:rFonts w:ascii="Arial" w:hAnsi="Arial" w:cs="Arial"/>
          <w:szCs w:val="20"/>
        </w:rPr>
        <w:t> </w:t>
      </w:r>
      <w:r w:rsidR="00AE5017" w:rsidRPr="00315414">
        <w:rPr>
          <w:rFonts w:ascii="Arial" w:hAnsi="Arial" w:cs="Arial"/>
          <w:szCs w:val="20"/>
        </w:rPr>
        <w:t>rozsah každé Služby je definován ve specifikaci</w:t>
      </w:r>
      <w:r w:rsidRPr="00315414">
        <w:rPr>
          <w:rFonts w:ascii="Arial" w:hAnsi="Arial" w:cs="Arial"/>
          <w:szCs w:val="20"/>
        </w:rPr>
        <w:t xml:space="preserve"> </w:t>
      </w:r>
      <w:r w:rsidR="00AE5017" w:rsidRPr="00315414">
        <w:rPr>
          <w:rFonts w:ascii="Arial" w:hAnsi="Arial" w:cs="Arial"/>
          <w:szCs w:val="20"/>
        </w:rPr>
        <w:t>Plnění</w:t>
      </w:r>
      <w:r w:rsidRPr="00315414">
        <w:rPr>
          <w:rFonts w:ascii="Arial" w:hAnsi="Arial" w:cs="Arial"/>
          <w:szCs w:val="20"/>
        </w:rPr>
        <w:t xml:space="preserve"> v Příloze č. 1 </w:t>
      </w:r>
      <w:r w:rsidR="00AE5017" w:rsidRPr="00315414">
        <w:rPr>
          <w:rFonts w:ascii="Arial" w:hAnsi="Arial" w:cs="Arial"/>
          <w:szCs w:val="20"/>
        </w:rPr>
        <w:t>této Rámcové s</w:t>
      </w:r>
      <w:r w:rsidRPr="00315414">
        <w:rPr>
          <w:rFonts w:ascii="Arial" w:hAnsi="Arial" w:cs="Arial"/>
          <w:szCs w:val="20"/>
        </w:rPr>
        <w:t>mlouvy</w:t>
      </w:r>
      <w:r w:rsidR="000E02CF" w:rsidRPr="00315414">
        <w:rPr>
          <w:rFonts w:ascii="Arial" w:hAnsi="Arial" w:cs="Arial"/>
          <w:szCs w:val="20"/>
        </w:rPr>
        <w:t xml:space="preserve"> a</w:t>
      </w:r>
      <w:r w:rsidR="00315414">
        <w:rPr>
          <w:rFonts w:ascii="Arial" w:hAnsi="Arial" w:cs="Arial"/>
          <w:szCs w:val="20"/>
        </w:rPr>
        <w:t> </w:t>
      </w:r>
      <w:r w:rsidR="00A332C1" w:rsidRPr="00315414">
        <w:rPr>
          <w:rFonts w:ascii="Arial" w:hAnsi="Arial" w:cs="Arial"/>
          <w:szCs w:val="20"/>
        </w:rPr>
        <w:t>v</w:t>
      </w:r>
      <w:r w:rsidR="00315414">
        <w:rPr>
          <w:rFonts w:ascii="Arial" w:hAnsi="Arial" w:cs="Arial"/>
          <w:szCs w:val="20"/>
        </w:rPr>
        <w:t> </w:t>
      </w:r>
      <w:r w:rsidR="000E02CF" w:rsidRPr="00315414">
        <w:rPr>
          <w:rFonts w:ascii="Arial" w:hAnsi="Arial" w:cs="Arial"/>
          <w:szCs w:val="20"/>
        </w:rPr>
        <w:t xml:space="preserve">návrhu </w:t>
      </w:r>
      <w:r w:rsidR="009426A7" w:rsidRPr="00315414">
        <w:rPr>
          <w:rFonts w:ascii="Arial" w:hAnsi="Arial" w:cs="Arial"/>
          <w:szCs w:val="20"/>
        </w:rPr>
        <w:t>realizace v P</w:t>
      </w:r>
      <w:r w:rsidR="000E02CF" w:rsidRPr="00315414">
        <w:rPr>
          <w:rFonts w:ascii="Arial" w:hAnsi="Arial" w:cs="Arial"/>
          <w:szCs w:val="20"/>
        </w:rPr>
        <w:t>říloze č. 2 této Rámcové smlouvy</w:t>
      </w:r>
      <w:r w:rsidRPr="00315414">
        <w:rPr>
          <w:rFonts w:ascii="Arial" w:hAnsi="Arial" w:cs="Arial"/>
          <w:szCs w:val="20"/>
        </w:rPr>
        <w:t>. Jednotkové ceny pro každou část tvořící danou Služb</w:t>
      </w:r>
      <w:r w:rsidR="00AE5017" w:rsidRPr="00315414">
        <w:rPr>
          <w:rFonts w:ascii="Arial" w:hAnsi="Arial" w:cs="Arial"/>
          <w:szCs w:val="20"/>
        </w:rPr>
        <w:t>u jsou def</w:t>
      </w:r>
      <w:r w:rsidR="000E02CF" w:rsidRPr="00315414">
        <w:rPr>
          <w:rFonts w:ascii="Arial" w:hAnsi="Arial" w:cs="Arial"/>
          <w:szCs w:val="20"/>
        </w:rPr>
        <w:t>inovány v Příloze č. 3</w:t>
      </w:r>
      <w:r w:rsidR="00AE5017" w:rsidRPr="00315414">
        <w:rPr>
          <w:rFonts w:ascii="Arial" w:hAnsi="Arial" w:cs="Arial"/>
          <w:szCs w:val="20"/>
        </w:rPr>
        <w:t xml:space="preserve"> této Rámcové s</w:t>
      </w:r>
      <w:r w:rsidRPr="00315414">
        <w:rPr>
          <w:rFonts w:ascii="Arial" w:hAnsi="Arial" w:cs="Arial"/>
          <w:szCs w:val="20"/>
        </w:rPr>
        <w:t>mlouvy</w:t>
      </w:r>
      <w:r w:rsidR="009426A7" w:rsidRPr="00315414">
        <w:rPr>
          <w:rFonts w:ascii="Arial" w:hAnsi="Arial" w:cs="Arial"/>
          <w:szCs w:val="20"/>
        </w:rPr>
        <w:t xml:space="preserve"> či v případě Doplňkového plnění Služeb v</w:t>
      </w:r>
      <w:del w:id="84" w:author="Mesarčová Veronika Mgr. (MPSV)" w:date="2016-03-21T13:54:00Z">
        <w:r w:rsidR="009426A7" w:rsidRPr="00315414" w:rsidDel="00D95DEC">
          <w:rPr>
            <w:rFonts w:ascii="Arial" w:hAnsi="Arial" w:cs="Arial"/>
            <w:szCs w:val="20"/>
          </w:rPr>
          <w:delText xml:space="preserve"> </w:delText>
        </w:r>
      </w:del>
      <w:ins w:id="85" w:author="Mesarčová Veronika Mgr. (MPSV)" w:date="2016-03-21T13:54:00Z">
        <w:r w:rsidR="00D95DEC">
          <w:rPr>
            <w:rFonts w:ascii="Arial" w:hAnsi="Arial" w:cs="Arial"/>
            <w:szCs w:val="20"/>
          </w:rPr>
          <w:t> nabídce Poskytovatele</w:t>
        </w:r>
      </w:ins>
      <w:ins w:id="86" w:author="Mesarčová Veronika Mgr. (MPSV)" w:date="2016-03-21T13:55:00Z">
        <w:r w:rsidR="00D95DEC">
          <w:rPr>
            <w:rFonts w:ascii="Arial" w:hAnsi="Arial" w:cs="Arial"/>
            <w:szCs w:val="20"/>
          </w:rPr>
          <w:t xml:space="preserve"> podané </w:t>
        </w:r>
      </w:ins>
      <w:ins w:id="87" w:author="Mesarčová Veronika Mgr. (MPSV)" w:date="2016-03-21T13:54:00Z">
        <w:r w:rsidR="00D95DEC">
          <w:rPr>
            <w:rFonts w:ascii="Arial" w:hAnsi="Arial" w:cs="Arial"/>
            <w:szCs w:val="20"/>
          </w:rPr>
          <w:t xml:space="preserve">v souladu s postupem uvedeným </w:t>
        </w:r>
      </w:ins>
      <w:del w:id="88" w:author="Mesarčová Veronika Mgr. (MPSV)" w:date="2016-03-21T13:54:00Z">
        <w:r w:rsidR="009426A7" w:rsidRPr="00315414" w:rsidDel="00D95DEC">
          <w:rPr>
            <w:rFonts w:ascii="Arial" w:hAnsi="Arial" w:cs="Arial"/>
            <w:szCs w:val="20"/>
          </w:rPr>
          <w:delText xml:space="preserve">ceníku Poskytovatele </w:delText>
        </w:r>
        <w:r w:rsidR="00315414" w:rsidDel="00D95DEC">
          <w:rPr>
            <w:rFonts w:ascii="Arial" w:hAnsi="Arial" w:cs="Arial"/>
            <w:szCs w:val="20"/>
          </w:rPr>
          <w:delText xml:space="preserve">pro firemní klienty </w:delText>
        </w:r>
        <w:r w:rsidR="00A332C1" w:rsidRPr="00315414" w:rsidDel="00D95DEC">
          <w:rPr>
            <w:rFonts w:ascii="Arial" w:hAnsi="Arial" w:cs="Arial"/>
            <w:szCs w:val="20"/>
          </w:rPr>
          <w:delText xml:space="preserve">aktuálního </w:delText>
        </w:r>
        <w:r w:rsidR="009426A7" w:rsidRPr="00315414" w:rsidDel="00D95DEC">
          <w:rPr>
            <w:rFonts w:ascii="Arial" w:hAnsi="Arial" w:cs="Arial"/>
            <w:szCs w:val="20"/>
          </w:rPr>
          <w:delText>ke dni</w:delText>
        </w:r>
        <w:r w:rsidR="00315414" w:rsidDel="00D95DEC">
          <w:rPr>
            <w:rFonts w:ascii="Arial" w:hAnsi="Arial" w:cs="Arial"/>
            <w:szCs w:val="20"/>
          </w:rPr>
          <w:delText xml:space="preserve"> </w:delText>
        </w:r>
      </w:del>
      <w:del w:id="89" w:author="Mesarčová Veronika Mgr. (MPSV)" w:date="2016-03-21T12:11:00Z">
        <w:r w:rsidR="00654C88" w:rsidDel="00A81C20">
          <w:rPr>
            <w:rFonts w:ascii="Arial" w:hAnsi="Arial" w:cs="Arial"/>
            <w:szCs w:val="20"/>
          </w:rPr>
          <w:delText>uzavření Dílčí smlouvy</w:delText>
        </w:r>
      </w:del>
      <w:del w:id="90" w:author="Mesarčová Veronika Mgr. (MPSV)" w:date="2016-03-21T13:54:00Z">
        <w:r w:rsidR="00654C88" w:rsidRPr="00315414" w:rsidDel="00D95DEC">
          <w:rPr>
            <w:rFonts w:ascii="Arial" w:hAnsi="Arial" w:cs="Arial"/>
            <w:szCs w:val="20"/>
          </w:rPr>
          <w:delText xml:space="preserve"> </w:delText>
        </w:r>
        <w:r w:rsidR="00315414" w:rsidRPr="00315414" w:rsidDel="00D95DEC">
          <w:rPr>
            <w:rFonts w:ascii="Arial" w:hAnsi="Arial" w:cs="Arial"/>
            <w:szCs w:val="20"/>
          </w:rPr>
          <w:delText xml:space="preserve">dle </w:delText>
        </w:r>
      </w:del>
      <w:ins w:id="91" w:author="Mesarčová Veronika Mgr. (MPSV)" w:date="2016-03-21T13:54:00Z">
        <w:r w:rsidR="00D95DEC">
          <w:rPr>
            <w:rFonts w:ascii="Arial" w:hAnsi="Arial" w:cs="Arial"/>
            <w:szCs w:val="20"/>
          </w:rPr>
          <w:t xml:space="preserve"> v </w:t>
        </w:r>
      </w:ins>
      <w:r w:rsidR="00315414" w:rsidRPr="00315414">
        <w:rPr>
          <w:rFonts w:ascii="Arial" w:hAnsi="Arial" w:cs="Arial"/>
          <w:szCs w:val="20"/>
        </w:rPr>
        <w:t xml:space="preserve">čl. II. </w:t>
      </w:r>
      <w:ins w:id="92" w:author="Mesarčová Veronika Mgr. (MPSV)" w:date="2016-03-21T12:53:00Z">
        <w:r w:rsidR="00495630">
          <w:rPr>
            <w:rFonts w:ascii="Arial" w:hAnsi="Arial" w:cs="Arial"/>
            <w:szCs w:val="20"/>
          </w:rPr>
          <w:t xml:space="preserve">odst. 3 </w:t>
        </w:r>
      </w:ins>
      <w:r w:rsidR="00315414" w:rsidRPr="00315414">
        <w:rPr>
          <w:rFonts w:ascii="Arial" w:hAnsi="Arial" w:cs="Arial"/>
          <w:szCs w:val="20"/>
        </w:rPr>
        <w:t>této Rámcové smlouvy</w:t>
      </w:r>
      <w:r w:rsidR="00315414">
        <w:rPr>
          <w:rFonts w:ascii="Arial" w:hAnsi="Arial" w:cs="Arial"/>
          <w:szCs w:val="20"/>
        </w:rPr>
        <w:t>.</w:t>
      </w:r>
      <w:r w:rsidR="009426A7" w:rsidRPr="00315414">
        <w:rPr>
          <w:rFonts w:ascii="Arial" w:hAnsi="Arial" w:cs="Arial"/>
          <w:szCs w:val="20"/>
        </w:rPr>
        <w:t xml:space="preserve"> </w:t>
      </w:r>
    </w:p>
    <w:p w:rsidR="000E02CF" w:rsidRDefault="0031541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Ceny</w:t>
      </w:r>
      <w:r w:rsidR="00E84300" w:rsidRPr="000E02CF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 </w:t>
      </w:r>
      <w:r w:rsidR="00E84300" w:rsidRPr="000E02CF">
        <w:rPr>
          <w:rFonts w:ascii="Arial" w:hAnsi="Arial" w:cs="Arial"/>
          <w:szCs w:val="20"/>
        </w:rPr>
        <w:t>jedn</w:t>
      </w:r>
      <w:r>
        <w:rPr>
          <w:rFonts w:ascii="Arial" w:hAnsi="Arial" w:cs="Arial"/>
          <w:szCs w:val="20"/>
        </w:rPr>
        <w:t xml:space="preserve">otlivé </w:t>
      </w:r>
      <w:r w:rsidR="00B645D0">
        <w:rPr>
          <w:rFonts w:ascii="Arial" w:hAnsi="Arial" w:cs="Arial"/>
          <w:szCs w:val="20"/>
        </w:rPr>
        <w:t>Služby</w:t>
      </w:r>
      <w:r>
        <w:rPr>
          <w:rFonts w:ascii="Arial" w:hAnsi="Arial" w:cs="Arial"/>
          <w:szCs w:val="20"/>
        </w:rPr>
        <w:t xml:space="preserve"> stanovené </w:t>
      </w:r>
      <w:r w:rsidR="00E84300" w:rsidRPr="000E02CF">
        <w:rPr>
          <w:rFonts w:ascii="Arial" w:hAnsi="Arial" w:cs="Arial"/>
          <w:szCs w:val="20"/>
        </w:rPr>
        <w:t xml:space="preserve">dle </w:t>
      </w:r>
      <w:r w:rsidR="00AE5017" w:rsidRPr="000E02CF">
        <w:rPr>
          <w:rFonts w:ascii="Arial" w:hAnsi="Arial" w:cs="Arial"/>
          <w:szCs w:val="20"/>
        </w:rPr>
        <w:t>předchozího odstavce</w:t>
      </w:r>
      <w:r>
        <w:rPr>
          <w:rFonts w:ascii="Arial" w:hAnsi="Arial" w:cs="Arial"/>
          <w:szCs w:val="20"/>
        </w:rPr>
        <w:t xml:space="preserve"> zahrnují</w:t>
      </w:r>
      <w:r w:rsidR="00E84300" w:rsidRPr="000E02CF">
        <w:rPr>
          <w:rFonts w:ascii="Arial" w:hAnsi="Arial" w:cs="Arial"/>
          <w:szCs w:val="20"/>
        </w:rPr>
        <w:t xml:space="preserve"> veškeré náklady </w:t>
      </w:r>
      <w:r w:rsidR="00AE5017" w:rsidRPr="000E02CF">
        <w:rPr>
          <w:rFonts w:ascii="Arial" w:hAnsi="Arial" w:cs="Arial"/>
          <w:szCs w:val="20"/>
        </w:rPr>
        <w:t>Poskytovatele</w:t>
      </w:r>
      <w:r w:rsidR="00E84300" w:rsidRPr="000E02CF">
        <w:rPr>
          <w:rFonts w:ascii="Arial" w:hAnsi="Arial" w:cs="Arial"/>
          <w:szCs w:val="20"/>
        </w:rPr>
        <w:t xml:space="preserve"> spojené s plněním </w:t>
      </w:r>
      <w:r>
        <w:rPr>
          <w:rFonts w:ascii="Arial" w:hAnsi="Arial" w:cs="Arial"/>
          <w:szCs w:val="20"/>
        </w:rPr>
        <w:t xml:space="preserve">dané Služby dle </w:t>
      </w:r>
      <w:r w:rsidR="00AE5017" w:rsidRPr="000E02CF">
        <w:rPr>
          <w:rFonts w:ascii="Arial" w:hAnsi="Arial" w:cs="Arial"/>
          <w:szCs w:val="20"/>
        </w:rPr>
        <w:t>této Rámcové s</w:t>
      </w:r>
      <w:r w:rsidR="00E84300" w:rsidRPr="000E02CF">
        <w:rPr>
          <w:rFonts w:ascii="Arial" w:hAnsi="Arial" w:cs="Arial"/>
          <w:szCs w:val="20"/>
        </w:rPr>
        <w:t>mlouvy</w:t>
      </w:r>
      <w:r>
        <w:rPr>
          <w:rFonts w:ascii="Arial" w:hAnsi="Arial" w:cs="Arial"/>
          <w:szCs w:val="20"/>
        </w:rPr>
        <w:t xml:space="preserve"> a jejími přílohami</w:t>
      </w:r>
      <w:r w:rsidR="00E84300" w:rsidRPr="000E02CF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Sjednané ceny </w:t>
      </w:r>
      <w:r w:rsidRPr="00315414">
        <w:rPr>
          <w:rFonts w:ascii="Arial" w:hAnsi="Arial" w:cs="Arial"/>
          <w:szCs w:val="20"/>
        </w:rPr>
        <w:t xml:space="preserve">za jednotlivé </w:t>
      </w:r>
      <w:r w:rsidR="00B645D0">
        <w:rPr>
          <w:rFonts w:ascii="Arial" w:hAnsi="Arial" w:cs="Arial"/>
          <w:szCs w:val="20"/>
        </w:rPr>
        <w:t>Služby</w:t>
      </w:r>
      <w:r w:rsidRPr="0031541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jsou </w:t>
      </w:r>
      <w:r w:rsidR="00E84300" w:rsidRPr="000E02CF">
        <w:rPr>
          <w:rFonts w:ascii="Arial" w:hAnsi="Arial" w:cs="Arial"/>
          <w:szCs w:val="20"/>
        </w:rPr>
        <w:t>konečn</w:t>
      </w:r>
      <w:r>
        <w:rPr>
          <w:rFonts w:ascii="Arial" w:hAnsi="Arial" w:cs="Arial"/>
          <w:szCs w:val="20"/>
        </w:rPr>
        <w:t>é, nejvýše přípustné</w:t>
      </w:r>
      <w:r w:rsidR="00E84300" w:rsidRPr="000E02CF">
        <w:rPr>
          <w:rFonts w:ascii="Arial" w:hAnsi="Arial" w:cs="Arial"/>
          <w:szCs w:val="20"/>
        </w:rPr>
        <w:t xml:space="preserve"> a nem</w:t>
      </w:r>
      <w:r>
        <w:rPr>
          <w:rFonts w:ascii="Arial" w:hAnsi="Arial" w:cs="Arial"/>
          <w:szCs w:val="20"/>
        </w:rPr>
        <w:t>ohou být zvýšeny</w:t>
      </w:r>
      <w:r w:rsidR="00E84300" w:rsidRPr="000E02CF">
        <w:rPr>
          <w:rFonts w:ascii="Arial" w:hAnsi="Arial" w:cs="Arial"/>
          <w:szCs w:val="20"/>
        </w:rPr>
        <w:t xml:space="preserve"> bez předchozího</w:t>
      </w:r>
      <w:r w:rsidR="00AE5017" w:rsidRPr="000E02CF">
        <w:rPr>
          <w:rFonts w:ascii="Arial" w:hAnsi="Arial" w:cs="Arial"/>
          <w:szCs w:val="20"/>
        </w:rPr>
        <w:t xml:space="preserve"> písemného souhlasu Objednatele.</w:t>
      </w:r>
    </w:p>
    <w:p w:rsidR="000E1994" w:rsidRPr="00315414" w:rsidRDefault="00A332C1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>Účtovacím obdobím se</w:t>
      </w:r>
      <w:r>
        <w:rPr>
          <w:rFonts w:ascii="Arial" w:hAnsi="Arial" w:cs="Arial"/>
          <w:szCs w:val="20"/>
        </w:rPr>
        <w:t xml:space="preserve"> pro účely této Rámcové smlouvy</w:t>
      </w:r>
      <w:r w:rsidRPr="000E02CF">
        <w:rPr>
          <w:rFonts w:ascii="Arial" w:hAnsi="Arial" w:cs="Arial"/>
          <w:szCs w:val="20"/>
        </w:rPr>
        <w:t xml:space="preserve"> </w:t>
      </w:r>
      <w:r w:rsidR="00315414">
        <w:rPr>
          <w:rFonts w:ascii="Arial" w:hAnsi="Arial" w:cs="Arial"/>
          <w:szCs w:val="20"/>
        </w:rPr>
        <w:t xml:space="preserve">a Dílčích smluv </w:t>
      </w:r>
      <w:r w:rsidRPr="000E02CF">
        <w:rPr>
          <w:rFonts w:ascii="Arial" w:hAnsi="Arial" w:cs="Arial"/>
          <w:szCs w:val="20"/>
        </w:rPr>
        <w:t>rozumí jeden kalendářní měsíc</w:t>
      </w:r>
      <w:r w:rsidR="00315414">
        <w:rPr>
          <w:rFonts w:ascii="Arial" w:hAnsi="Arial" w:cs="Arial"/>
          <w:szCs w:val="20"/>
        </w:rPr>
        <w:t xml:space="preserve">. </w:t>
      </w:r>
      <w:r w:rsidR="00E84300" w:rsidRPr="00315414">
        <w:rPr>
          <w:rFonts w:ascii="Arial" w:hAnsi="Arial" w:cs="Arial"/>
          <w:szCs w:val="20"/>
        </w:rPr>
        <w:t>K</w:t>
      </w:r>
      <w:r w:rsidR="00B645D0">
        <w:rPr>
          <w:rFonts w:ascii="Arial" w:hAnsi="Arial" w:cs="Arial"/>
          <w:szCs w:val="20"/>
        </w:rPr>
        <w:t> </w:t>
      </w:r>
      <w:r w:rsidR="00E84300" w:rsidRPr="00315414">
        <w:rPr>
          <w:rFonts w:ascii="Arial" w:hAnsi="Arial" w:cs="Arial"/>
          <w:szCs w:val="20"/>
        </w:rPr>
        <w:t>Ceně</w:t>
      </w:r>
      <w:r w:rsidR="00B645D0">
        <w:rPr>
          <w:rFonts w:ascii="Arial" w:hAnsi="Arial" w:cs="Arial"/>
          <w:szCs w:val="20"/>
        </w:rPr>
        <w:t xml:space="preserve"> Služeb</w:t>
      </w:r>
      <w:r w:rsidR="00E84300" w:rsidRPr="00315414">
        <w:rPr>
          <w:rFonts w:ascii="Arial" w:hAnsi="Arial" w:cs="Arial"/>
          <w:szCs w:val="20"/>
        </w:rPr>
        <w:t xml:space="preserve"> bude připočítána </w:t>
      </w:r>
      <w:r w:rsidR="00AE5017" w:rsidRPr="00315414">
        <w:rPr>
          <w:rFonts w:ascii="Arial" w:hAnsi="Arial" w:cs="Arial"/>
          <w:szCs w:val="20"/>
        </w:rPr>
        <w:t>daň z přidané hodnoty</w:t>
      </w:r>
      <w:r w:rsidR="00E84300" w:rsidRPr="00315414">
        <w:rPr>
          <w:rFonts w:ascii="Arial" w:hAnsi="Arial" w:cs="Arial"/>
          <w:szCs w:val="20"/>
        </w:rPr>
        <w:t xml:space="preserve"> dle příslušných předpisů ve výši platné </w:t>
      </w:r>
      <w:r w:rsidR="00AE5017" w:rsidRPr="00315414">
        <w:rPr>
          <w:rFonts w:ascii="Arial" w:hAnsi="Arial" w:cs="Arial"/>
          <w:szCs w:val="20"/>
        </w:rPr>
        <w:t xml:space="preserve">a účinné </w:t>
      </w:r>
      <w:r w:rsidR="00E84300" w:rsidRPr="00315414">
        <w:rPr>
          <w:rFonts w:ascii="Arial" w:hAnsi="Arial" w:cs="Arial"/>
          <w:szCs w:val="20"/>
        </w:rPr>
        <w:t>ke dni uskutečnění zdanitelného plnění.</w:t>
      </w:r>
      <w:r w:rsidRPr="00315414">
        <w:rPr>
          <w:rFonts w:ascii="Arial" w:hAnsi="Arial" w:cs="Arial"/>
          <w:szCs w:val="20"/>
        </w:rPr>
        <w:t xml:space="preserve"> </w:t>
      </w:r>
    </w:p>
    <w:p w:rsidR="000E1994" w:rsidRDefault="000E1994" w:rsidP="006D4762">
      <w:pPr>
        <w:numPr>
          <w:ilvl w:val="0"/>
          <w:numId w:val="11"/>
        </w:numPr>
        <w:spacing w:line="280" w:lineRule="atLeast"/>
        <w:rPr>
          <w:rFonts w:ascii="Arial" w:hAnsi="Arial" w:cs="Arial"/>
          <w:szCs w:val="20"/>
        </w:rPr>
      </w:pPr>
      <w:r w:rsidRPr="000E1994">
        <w:rPr>
          <w:rFonts w:ascii="Arial" w:hAnsi="Arial" w:cs="Arial"/>
          <w:szCs w:val="20"/>
        </w:rPr>
        <w:t>Objednatel neposkytuje jakékoliv zálohy na Cenu</w:t>
      </w:r>
      <w:r w:rsidR="00315414">
        <w:rPr>
          <w:rFonts w:ascii="Arial" w:hAnsi="Arial" w:cs="Arial"/>
          <w:szCs w:val="20"/>
        </w:rPr>
        <w:t xml:space="preserve"> Služeb</w:t>
      </w:r>
      <w:r w:rsidRPr="000E1994">
        <w:rPr>
          <w:rFonts w:ascii="Arial" w:hAnsi="Arial" w:cs="Arial"/>
          <w:szCs w:val="20"/>
        </w:rPr>
        <w:t>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Platební podmínky </w:t>
      </w:r>
    </w:p>
    <w:p w:rsidR="00185324" w:rsidRDefault="00185324" w:rsidP="00A23E35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Objednatel se zavazuje Poskytovateli zaplatit </w:t>
      </w:r>
      <w:r>
        <w:rPr>
          <w:rFonts w:ascii="Arial" w:hAnsi="Arial" w:cs="Arial"/>
          <w:szCs w:val="20"/>
        </w:rPr>
        <w:t xml:space="preserve">Cenu </w:t>
      </w:r>
      <w:r w:rsidR="00B645D0">
        <w:rPr>
          <w:rFonts w:ascii="Arial" w:hAnsi="Arial" w:cs="Arial"/>
          <w:szCs w:val="20"/>
        </w:rPr>
        <w:t xml:space="preserve">Služeb </w:t>
      </w:r>
      <w:r w:rsidRPr="00185324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 xml:space="preserve"> skutečně poskytnuté Plnění Služeb dle jednotkov</w:t>
      </w:r>
      <w:r w:rsidR="008D5666">
        <w:rPr>
          <w:rFonts w:ascii="Arial" w:hAnsi="Arial" w:cs="Arial"/>
          <w:szCs w:val="20"/>
        </w:rPr>
        <w:t>ých cen uvedených v Příloze č. 3</w:t>
      </w:r>
      <w:r w:rsidR="006266A4">
        <w:rPr>
          <w:rFonts w:ascii="Arial" w:hAnsi="Arial" w:cs="Arial"/>
          <w:szCs w:val="20"/>
        </w:rPr>
        <w:t xml:space="preserve"> této Rámcové smlouvy či v případě Doplňkových Služeb Plnění </w:t>
      </w:r>
      <w:r w:rsidR="00B645D0">
        <w:rPr>
          <w:rFonts w:ascii="Arial" w:hAnsi="Arial" w:cs="Arial"/>
          <w:szCs w:val="20"/>
        </w:rPr>
        <w:t xml:space="preserve">dle cen uvedených </w:t>
      </w:r>
      <w:ins w:id="93" w:author="Mesarčová Veronika Mgr. (MPSV)" w:date="2016-03-21T13:57:00Z">
        <w:r w:rsidR="00E95CA7">
          <w:rPr>
            <w:rFonts w:ascii="Arial" w:hAnsi="Arial" w:cs="Arial"/>
            <w:szCs w:val="20"/>
          </w:rPr>
          <w:t>v nabídce Poskytovatele</w:t>
        </w:r>
      </w:ins>
      <w:del w:id="94" w:author="Mesarčová Veronika Mgr. (MPSV)" w:date="2016-03-21T13:52:00Z">
        <w:r w:rsidR="00B645D0" w:rsidDel="00D95DEC">
          <w:rPr>
            <w:rFonts w:ascii="Arial" w:hAnsi="Arial" w:cs="Arial"/>
            <w:szCs w:val="20"/>
          </w:rPr>
          <w:delText>v</w:delText>
        </w:r>
        <w:r w:rsidR="00B645D0" w:rsidRPr="00B645D0" w:rsidDel="00D95DEC">
          <w:rPr>
            <w:rFonts w:ascii="Arial" w:hAnsi="Arial" w:cs="Arial"/>
            <w:szCs w:val="20"/>
          </w:rPr>
          <w:delText xml:space="preserve"> ceníku Poskytovatele pro firemní klienty aktuálního ke dni </w:delText>
        </w:r>
      </w:del>
      <w:del w:id="95" w:author="Mesarčová Veronika Mgr. (MPSV)" w:date="2016-03-21T12:12:00Z">
        <w:r w:rsidR="00654C88" w:rsidDel="00A81C20">
          <w:rPr>
            <w:rFonts w:ascii="Arial" w:hAnsi="Arial" w:cs="Arial"/>
            <w:szCs w:val="20"/>
          </w:rPr>
          <w:delText>uzavření Dílčí smlouvy</w:delText>
        </w:r>
        <w:r w:rsidR="00B645D0" w:rsidRPr="00B645D0" w:rsidDel="00A81C20">
          <w:rPr>
            <w:rFonts w:ascii="Arial" w:hAnsi="Arial" w:cs="Arial"/>
            <w:szCs w:val="20"/>
          </w:rPr>
          <w:delText xml:space="preserve"> </w:delText>
        </w:r>
      </w:del>
      <w:del w:id="96" w:author="Mesarčová Veronika Mgr. (MPSV)" w:date="2016-03-21T13:52:00Z">
        <w:r w:rsidR="00B645D0" w:rsidRPr="00B645D0" w:rsidDel="00D95DEC">
          <w:rPr>
            <w:rFonts w:ascii="Arial" w:hAnsi="Arial" w:cs="Arial"/>
            <w:szCs w:val="20"/>
          </w:rPr>
          <w:delText>dle</w:delText>
        </w:r>
      </w:del>
      <w:r w:rsidR="00B645D0" w:rsidRPr="00B645D0">
        <w:rPr>
          <w:rFonts w:ascii="Arial" w:hAnsi="Arial" w:cs="Arial"/>
          <w:szCs w:val="20"/>
        </w:rPr>
        <w:t xml:space="preserve"> </w:t>
      </w:r>
      <w:ins w:id="97" w:author="Mesarčová Veronika Mgr. (MPSV)" w:date="2016-03-23T12:53:00Z">
        <w:r w:rsidR="000C7DA1">
          <w:rPr>
            <w:rFonts w:ascii="Arial" w:hAnsi="Arial" w:cs="Arial"/>
            <w:szCs w:val="20"/>
          </w:rPr>
          <w:t xml:space="preserve">podané </w:t>
        </w:r>
      </w:ins>
      <w:ins w:id="98" w:author="Mesarčová Veronika Mgr. (MPSV)" w:date="2016-03-23T16:37:00Z">
        <w:r w:rsidR="00A23E35" w:rsidRPr="00A23E35">
          <w:rPr>
            <w:rFonts w:ascii="Arial" w:hAnsi="Arial" w:cs="Arial"/>
            <w:szCs w:val="20"/>
          </w:rPr>
          <w:t>v</w:t>
        </w:r>
        <w:r w:rsidR="00A23E35">
          <w:rPr>
            <w:rFonts w:ascii="Arial" w:hAnsi="Arial" w:cs="Arial"/>
            <w:szCs w:val="20"/>
          </w:rPr>
          <w:t> </w:t>
        </w:r>
        <w:r w:rsidR="00A23E35" w:rsidRPr="00A23E35">
          <w:rPr>
            <w:rFonts w:ascii="Arial" w:hAnsi="Arial" w:cs="Arial"/>
            <w:szCs w:val="20"/>
          </w:rPr>
          <w:t>souladu s postupem uvedeným</w:t>
        </w:r>
        <w:r w:rsidR="00A23E35">
          <w:rPr>
            <w:rFonts w:ascii="Arial" w:hAnsi="Arial" w:cs="Arial"/>
            <w:szCs w:val="20"/>
          </w:rPr>
          <w:t xml:space="preserve"> v</w:t>
        </w:r>
        <w:r w:rsidR="00A23E35" w:rsidRPr="00A23E35">
          <w:rPr>
            <w:rFonts w:ascii="Arial" w:hAnsi="Arial" w:cs="Arial"/>
            <w:szCs w:val="20"/>
          </w:rPr>
          <w:t xml:space="preserve"> </w:t>
        </w:r>
      </w:ins>
      <w:r w:rsidR="00B645D0" w:rsidRPr="00B645D0">
        <w:rPr>
          <w:rFonts w:ascii="Arial" w:hAnsi="Arial" w:cs="Arial"/>
          <w:szCs w:val="20"/>
        </w:rPr>
        <w:t>čl.</w:t>
      </w:r>
      <w:del w:id="99" w:author="Mesarčová Veronika Mgr. (MPSV)" w:date="2016-03-23T12:53:00Z">
        <w:r w:rsidR="00B645D0" w:rsidRPr="00B645D0" w:rsidDel="000C7DA1">
          <w:rPr>
            <w:rFonts w:ascii="Arial" w:hAnsi="Arial" w:cs="Arial"/>
            <w:szCs w:val="20"/>
          </w:rPr>
          <w:delText xml:space="preserve"> </w:delText>
        </w:r>
      </w:del>
      <w:ins w:id="100" w:author="Mesarčová Veronika Mgr. (MPSV)" w:date="2016-03-23T12:53:00Z">
        <w:r w:rsidR="000C7DA1">
          <w:rPr>
            <w:rFonts w:ascii="Arial" w:hAnsi="Arial" w:cs="Arial"/>
            <w:szCs w:val="20"/>
          </w:rPr>
          <w:t> </w:t>
        </w:r>
      </w:ins>
      <w:r w:rsidR="00B645D0" w:rsidRPr="00B645D0">
        <w:rPr>
          <w:rFonts w:ascii="Arial" w:hAnsi="Arial" w:cs="Arial"/>
          <w:szCs w:val="20"/>
        </w:rPr>
        <w:t xml:space="preserve">II. </w:t>
      </w:r>
      <w:ins w:id="101" w:author="Mesarčová Veronika Mgr. (MPSV)" w:date="2016-03-21T13:52:00Z">
        <w:r w:rsidR="00D95DEC">
          <w:rPr>
            <w:rFonts w:ascii="Arial" w:hAnsi="Arial" w:cs="Arial"/>
            <w:szCs w:val="20"/>
          </w:rPr>
          <w:t xml:space="preserve">odst. 3 </w:t>
        </w:r>
      </w:ins>
      <w:r w:rsidR="00B645D0" w:rsidRPr="00B645D0">
        <w:rPr>
          <w:rFonts w:ascii="Arial" w:hAnsi="Arial" w:cs="Arial"/>
          <w:szCs w:val="20"/>
        </w:rPr>
        <w:t>této Rámcové smlouvy</w:t>
      </w:r>
      <w:r w:rsidR="006266A4">
        <w:rPr>
          <w:rFonts w:ascii="Arial" w:hAnsi="Arial" w:cs="Arial"/>
          <w:szCs w:val="20"/>
        </w:rPr>
        <w:t>.</w:t>
      </w:r>
    </w:p>
    <w:p w:rsidR="00E51004" w:rsidRPr="00E51004" w:rsidRDefault="00E51004" w:rsidP="00C654D7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C654D7">
        <w:rPr>
          <w:rFonts w:ascii="Arial" w:hAnsi="Arial" w:cs="Arial"/>
          <w:szCs w:val="20"/>
        </w:rPr>
        <w:t>Smluvní strany sjednávají, že Poskytovatel je povinen vystavit daňové doklady se základními údaji o vyúčtování poskytnutého Plnění, vždy za celý kalendářní měsíc, ve kterém byly Služby poskytnuty, a zaslat je v tištěné podobě prostřednictvím držitele poštovní licence na fakturační adresu Objednatele uvedenou v Příloze č. 4 této Rámcové smlouvy. Nebrání-li k tomu závažné překážky, vystaví Poskytovatel na žádost Objednatele fakturu rozdělenou na SIM karty s plněním hlasových služeb (případně kombinovaných</w:t>
      </w:r>
      <w:r w:rsidRPr="00E51004">
        <w:rPr>
          <w:rFonts w:ascii="Arial" w:hAnsi="Arial" w:cs="Arial"/>
          <w:szCs w:val="20"/>
        </w:rPr>
        <w:t xml:space="preserve"> karet), které jsou využívány v </w:t>
      </w:r>
      <w:r w:rsidRPr="00C654D7">
        <w:rPr>
          <w:rFonts w:ascii="Arial" w:hAnsi="Arial" w:cs="Arial"/>
          <w:szCs w:val="20"/>
        </w:rPr>
        <w:t>mobilních telefonech a zvlášť SIM karty s plněním datových služeb (notebook, modem, tablet).</w:t>
      </w:r>
    </w:p>
    <w:p w:rsidR="00E51004" w:rsidRDefault="00E51004" w:rsidP="00E51004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E51004">
        <w:rPr>
          <w:rFonts w:ascii="Arial" w:hAnsi="Arial" w:cs="Arial"/>
          <w:szCs w:val="20"/>
        </w:rPr>
        <w:t>K daňovému dokladu je Poskytovatel povinen kontaktní osobě Objednatele poskytnout úplný přehled účtovaných služeb po jednotlivých SIM kartách v XLS či CSV formátu, a to buď cestou jejich zpřístupnění na portálu Poskytovatele, nebo jejich zaslání emailem. Zjištěné chybně zaúčtované podklady při kontrole budou následně řešeny dobropisem.</w:t>
      </w:r>
    </w:p>
    <w:p w:rsidR="009722F1" w:rsidRDefault="009722F1" w:rsidP="009722F1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si vyhrazuje právo požadovat samostatné daňové doklady pro účely platby Ceny Služeb hrazených z projektů EU s tím, že Objednatel předem informuje Poskytovatele, na které SIM karty se výše uvedené vztahuje. </w:t>
      </w:r>
    </w:p>
    <w:p w:rsidR="00D80D29" w:rsidRDefault="00363EFE" w:rsidP="00D80D29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 xml:space="preserve">Splatnost každého daňového dokladu je 30 kalendářních dnů ode dne doručení </w:t>
      </w:r>
      <w:r w:rsidR="00667505" w:rsidRPr="00D80D29">
        <w:rPr>
          <w:rFonts w:ascii="Arial" w:hAnsi="Arial" w:cs="Arial"/>
          <w:szCs w:val="20"/>
        </w:rPr>
        <w:t xml:space="preserve">na </w:t>
      </w:r>
      <w:r w:rsidRPr="00D80D29">
        <w:rPr>
          <w:rFonts w:ascii="Arial" w:hAnsi="Arial" w:cs="Arial"/>
          <w:szCs w:val="20"/>
        </w:rPr>
        <w:t>příslušnou adresu pro zasílání daňových dokladů</w:t>
      </w:r>
      <w:r w:rsidR="00667505" w:rsidRPr="00D80D29">
        <w:rPr>
          <w:rFonts w:ascii="Arial" w:hAnsi="Arial" w:cs="Arial"/>
          <w:szCs w:val="20"/>
        </w:rPr>
        <w:t xml:space="preserve"> prostřednictvím držitele poštovní licence</w:t>
      </w:r>
      <w:r w:rsidR="00D80D29">
        <w:rPr>
          <w:rFonts w:ascii="Arial" w:hAnsi="Arial" w:cs="Arial"/>
          <w:szCs w:val="20"/>
        </w:rPr>
        <w:t>.</w:t>
      </w:r>
      <w:r w:rsidR="00D80D29" w:rsidRPr="00D80D29">
        <w:t xml:space="preserve"> </w:t>
      </w:r>
      <w:r w:rsidR="00D80D29" w:rsidRPr="00D80D29">
        <w:rPr>
          <w:rFonts w:ascii="Arial" w:hAnsi="Arial" w:cs="Arial"/>
          <w:szCs w:val="20"/>
        </w:rPr>
        <w:t>Daňový doklad musí být Obj</w:t>
      </w:r>
      <w:r w:rsidR="00D80D29">
        <w:rPr>
          <w:rFonts w:ascii="Arial" w:hAnsi="Arial" w:cs="Arial"/>
          <w:szCs w:val="20"/>
        </w:rPr>
        <w:t>ednateli doručen nejpozději do 11</w:t>
      </w:r>
      <w:r w:rsidR="00D80D29" w:rsidRPr="00D80D29">
        <w:rPr>
          <w:rFonts w:ascii="Arial" w:hAnsi="Arial" w:cs="Arial"/>
          <w:szCs w:val="20"/>
        </w:rPr>
        <w:t>. 12. příslušného kalendářního roku, aby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>mohl být proplacen v tomtéž kalendářním roce. V případě nedodání</w:t>
      </w:r>
      <w:r w:rsidR="00D80D29">
        <w:rPr>
          <w:rFonts w:ascii="Arial" w:hAnsi="Arial" w:cs="Arial"/>
          <w:szCs w:val="20"/>
        </w:rPr>
        <w:t xml:space="preserve"> daňového dokladu</w:t>
      </w:r>
      <w:r w:rsidR="00D80D29" w:rsidRPr="00D80D29">
        <w:rPr>
          <w:rFonts w:ascii="Arial" w:hAnsi="Arial" w:cs="Arial"/>
          <w:szCs w:val="20"/>
        </w:rPr>
        <w:t xml:space="preserve"> v</w:t>
      </w:r>
      <w:r w:rsidR="00D80D29">
        <w:rPr>
          <w:rFonts w:ascii="Arial" w:hAnsi="Arial" w:cs="Arial"/>
          <w:szCs w:val="20"/>
        </w:rPr>
        <w:t> </w:t>
      </w:r>
      <w:r w:rsidR="00D80D29" w:rsidRPr="00D80D29">
        <w:rPr>
          <w:rFonts w:ascii="Arial" w:hAnsi="Arial" w:cs="Arial"/>
          <w:szCs w:val="20"/>
        </w:rPr>
        <w:t xml:space="preserve">uvedeném termínu bude daňový doklad proplacen až v roce následujícím. </w:t>
      </w:r>
    </w:p>
    <w:p w:rsidR="00040E06" w:rsidRDefault="00040E06" w:rsidP="00040E06">
      <w:pPr>
        <w:spacing w:line="280" w:lineRule="atLeast"/>
        <w:ind w:left="720"/>
        <w:rPr>
          <w:rFonts w:ascii="Arial" w:hAnsi="Arial" w:cs="Arial"/>
          <w:szCs w:val="20"/>
        </w:rPr>
      </w:pPr>
    </w:p>
    <w:p w:rsidR="00A87D46" w:rsidRPr="00D80D29" w:rsidRDefault="00363EF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lastRenderedPageBreak/>
        <w:t>Daňové doklady vystavené Poskytovatelem musí splňovat veškeré náležitosti daňového dokladu ve smyslu příslušných právních předpisů platných a účinných na území České republiky a mu</w:t>
      </w:r>
      <w:r w:rsidR="00394A1E" w:rsidRPr="00D80D29">
        <w:rPr>
          <w:rFonts w:ascii="Arial" w:hAnsi="Arial" w:cs="Arial"/>
          <w:szCs w:val="20"/>
        </w:rPr>
        <w:t xml:space="preserve">sí obsahovat název této Rámcové smlouvy, na jejímž základě je fakturováno, </w:t>
      </w:r>
      <w:r w:rsidR="00B645D0" w:rsidRPr="00D80D29">
        <w:rPr>
          <w:rFonts w:ascii="Arial" w:hAnsi="Arial" w:cs="Arial"/>
          <w:szCs w:val="20"/>
        </w:rPr>
        <w:t>identifikaci</w:t>
      </w:r>
      <w:r w:rsidR="00394A1E" w:rsidRPr="00D80D29">
        <w:rPr>
          <w:rFonts w:ascii="Arial" w:hAnsi="Arial" w:cs="Arial"/>
          <w:szCs w:val="20"/>
        </w:rPr>
        <w:t xml:space="preserve"> </w:t>
      </w:r>
      <w:r w:rsidR="00654C88" w:rsidRPr="00D80D29">
        <w:rPr>
          <w:rFonts w:ascii="Arial" w:hAnsi="Arial" w:cs="Arial"/>
          <w:szCs w:val="20"/>
        </w:rPr>
        <w:t>Dílčí smlouvy</w:t>
      </w:r>
      <w:r w:rsidR="00394A1E" w:rsidRPr="00D80D29">
        <w:rPr>
          <w:rFonts w:ascii="Arial" w:hAnsi="Arial" w:cs="Arial"/>
          <w:szCs w:val="20"/>
        </w:rPr>
        <w:t>, popis fakturovaného Plnění, rozsah, jednotko</w:t>
      </w:r>
      <w:r w:rsidR="00B645D0" w:rsidRPr="00D80D29">
        <w:rPr>
          <w:rFonts w:ascii="Arial" w:hAnsi="Arial" w:cs="Arial"/>
          <w:szCs w:val="20"/>
        </w:rPr>
        <w:t>vou a celkovou fakturovanou Cenu Služeb</w:t>
      </w:r>
      <w:r w:rsidR="00394A1E" w:rsidRPr="00D80D29">
        <w:rPr>
          <w:rFonts w:ascii="Arial" w:hAnsi="Arial" w:cs="Arial"/>
          <w:szCs w:val="20"/>
        </w:rPr>
        <w:t>.</w:t>
      </w:r>
      <w:r w:rsidR="00B645D0">
        <w:rPr>
          <w:rStyle w:val="Odkaznakoment"/>
        </w:rPr>
        <w:t xml:space="preserve"> </w:t>
      </w:r>
    </w:p>
    <w:p w:rsidR="00263F5A" w:rsidRPr="00263F5A" w:rsidRDefault="00185324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185324">
        <w:rPr>
          <w:rFonts w:ascii="Arial" w:hAnsi="Arial" w:cs="Arial"/>
          <w:szCs w:val="20"/>
        </w:rPr>
        <w:t xml:space="preserve">Platby budou </w:t>
      </w:r>
      <w:r w:rsidR="00263F5A">
        <w:rPr>
          <w:rFonts w:ascii="Arial" w:hAnsi="Arial" w:cs="Arial"/>
          <w:szCs w:val="20"/>
        </w:rPr>
        <w:t xml:space="preserve">uskutečňovány </w:t>
      </w:r>
      <w:r w:rsidRPr="00185324">
        <w:rPr>
          <w:rFonts w:ascii="Arial" w:hAnsi="Arial" w:cs="Arial"/>
          <w:szCs w:val="20"/>
        </w:rPr>
        <w:t xml:space="preserve">v </w:t>
      </w:r>
      <w:r w:rsidR="000E1994">
        <w:rPr>
          <w:rFonts w:ascii="Arial" w:hAnsi="Arial" w:cs="Arial"/>
          <w:szCs w:val="20"/>
        </w:rPr>
        <w:t>CZK</w:t>
      </w:r>
      <w:r w:rsidRPr="00185324">
        <w:rPr>
          <w:rFonts w:ascii="Arial" w:hAnsi="Arial" w:cs="Arial"/>
          <w:szCs w:val="20"/>
        </w:rPr>
        <w:t xml:space="preserve">. </w:t>
      </w:r>
      <w:r w:rsidR="000E1994" w:rsidRPr="000E1994">
        <w:rPr>
          <w:rFonts w:ascii="Arial" w:hAnsi="Arial" w:cs="Arial"/>
          <w:szCs w:val="20"/>
        </w:rPr>
        <w:t>V případě, že bude v době platnosti a účinnosti této Rámcové smlouvy a kterékoli Dílčí smlouvy závazně stanoven koeficient pro přepočet CZK na</w:t>
      </w:r>
      <w:r w:rsidR="00B645D0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EUR, ceny sjednané v CZK budou přepočteny do EUR na základě odpovídajícího koeficientu sjednaného v mezinárodních úmluvách, kterými bude Česká republika vázána, jakož i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v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souladu s</w:t>
      </w:r>
      <w:r w:rsidR="000E1994">
        <w:rPr>
          <w:rFonts w:ascii="Arial" w:hAnsi="Arial" w:cs="Arial"/>
          <w:szCs w:val="20"/>
        </w:rPr>
        <w:t> </w:t>
      </w:r>
      <w:r w:rsidR="000E1994" w:rsidRPr="000E1994">
        <w:rPr>
          <w:rFonts w:ascii="Arial" w:hAnsi="Arial" w:cs="Arial"/>
          <w:szCs w:val="20"/>
        </w:rPr>
        <w:t>případnou tomu odpovídající vnitrostátní právní úpravou České republiky.</w:t>
      </w:r>
    </w:p>
    <w:p w:rsidR="00394A1E" w:rsidRDefault="00394A1E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 případě, že daňový dokla</w:t>
      </w:r>
      <w:r>
        <w:rPr>
          <w:rFonts w:ascii="Arial" w:hAnsi="Arial" w:cs="Arial"/>
          <w:szCs w:val="20"/>
        </w:rPr>
        <w:t>d nebude vystaven v souladu s touto Rámcovou s</w:t>
      </w:r>
      <w:r w:rsidRPr="00F34189">
        <w:rPr>
          <w:rFonts w:ascii="Arial" w:hAnsi="Arial" w:cs="Arial"/>
          <w:szCs w:val="20"/>
        </w:rPr>
        <w:t>mlouvou, je</w:t>
      </w:r>
      <w:r w:rsidR="000E1994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Objednatel oprávněn zaslat jej ve lhůtě splatnosti zpět k doplnění </w:t>
      </w:r>
      <w:r>
        <w:rPr>
          <w:rFonts w:ascii="Arial" w:hAnsi="Arial" w:cs="Arial"/>
          <w:szCs w:val="20"/>
        </w:rPr>
        <w:t>Poskytovateli,</w:t>
      </w:r>
      <w:r w:rsidRPr="00F34189">
        <w:rPr>
          <w:rFonts w:ascii="Arial" w:hAnsi="Arial" w:cs="Arial"/>
          <w:szCs w:val="20"/>
        </w:rPr>
        <w:t xml:space="preserve"> aniž se dostane do prodlení s </w:t>
      </w:r>
      <w:r w:rsidR="00C10736">
        <w:rPr>
          <w:rFonts w:ascii="Arial" w:hAnsi="Arial" w:cs="Arial"/>
          <w:szCs w:val="20"/>
        </w:rPr>
        <w:t>platb</w:t>
      </w:r>
      <w:r>
        <w:rPr>
          <w:rFonts w:ascii="Arial" w:hAnsi="Arial" w:cs="Arial"/>
          <w:szCs w:val="20"/>
        </w:rPr>
        <w:t>ou</w:t>
      </w:r>
      <w:r w:rsidR="00C10736">
        <w:rPr>
          <w:rFonts w:ascii="Arial" w:hAnsi="Arial" w:cs="Arial"/>
          <w:szCs w:val="20"/>
        </w:rPr>
        <w:t xml:space="preserve"> Ceny</w:t>
      </w:r>
      <w:r w:rsidR="00B645D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 xml:space="preserve">. </w:t>
      </w:r>
      <w:r w:rsidR="00484C80" w:rsidRPr="00484C80">
        <w:rPr>
          <w:rFonts w:ascii="Arial" w:hAnsi="Arial" w:cs="Arial"/>
          <w:szCs w:val="20"/>
        </w:rPr>
        <w:t>V takovém případě se doba splatnosti staví a</w:t>
      </w:r>
      <w:r w:rsidR="00484C80">
        <w:rPr>
          <w:rFonts w:ascii="Arial" w:hAnsi="Arial" w:cs="Arial"/>
          <w:szCs w:val="20"/>
        </w:rPr>
        <w:t> </w:t>
      </w:r>
      <w:r w:rsidR="00484C80" w:rsidRPr="00484C80">
        <w:rPr>
          <w:rFonts w:ascii="Arial" w:hAnsi="Arial" w:cs="Arial"/>
          <w:szCs w:val="20"/>
        </w:rPr>
        <w:t xml:space="preserve">nová doba splatnosti </w:t>
      </w:r>
      <w:r w:rsidRPr="00F34189">
        <w:rPr>
          <w:rFonts w:ascii="Arial" w:hAnsi="Arial" w:cs="Arial"/>
          <w:szCs w:val="20"/>
        </w:rPr>
        <w:t xml:space="preserve">daňového dokladu počíná běžet </w:t>
      </w:r>
      <w:r w:rsidR="00484C80">
        <w:rPr>
          <w:rFonts w:ascii="Arial" w:hAnsi="Arial" w:cs="Arial"/>
          <w:szCs w:val="20"/>
        </w:rPr>
        <w:t>dnem</w:t>
      </w:r>
      <w:r w:rsidRPr="00F34189">
        <w:rPr>
          <w:rFonts w:ascii="Arial" w:hAnsi="Arial" w:cs="Arial"/>
          <w:szCs w:val="20"/>
        </w:rPr>
        <w:t xml:space="preserve"> </w:t>
      </w:r>
      <w:r w:rsidR="00484C80">
        <w:rPr>
          <w:rFonts w:ascii="Arial" w:hAnsi="Arial" w:cs="Arial"/>
          <w:szCs w:val="20"/>
        </w:rPr>
        <w:t>doručení</w:t>
      </w:r>
      <w:r w:rsidRPr="00F34189">
        <w:rPr>
          <w:rFonts w:ascii="Arial" w:hAnsi="Arial" w:cs="Arial"/>
          <w:szCs w:val="20"/>
        </w:rPr>
        <w:t xml:space="preserve"> doplněného/opraveného daňového dokladu Objednateli.</w:t>
      </w:r>
      <w:r>
        <w:rPr>
          <w:rFonts w:ascii="Arial" w:hAnsi="Arial" w:cs="Arial"/>
          <w:szCs w:val="20"/>
        </w:rPr>
        <w:t xml:space="preserve"> </w:t>
      </w:r>
    </w:p>
    <w:p w:rsidR="00263F5A" w:rsidRPr="006266A4" w:rsidRDefault="00263F5A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 w:rsidRPr="006266A4">
        <w:rPr>
          <w:rFonts w:ascii="Arial" w:hAnsi="Arial" w:cs="Arial"/>
          <w:szCs w:val="20"/>
        </w:rPr>
        <w:t>Smluvní strany sjednávají, že měsíční plnění je vždy samostatným zdanitelným plněním.</w:t>
      </w:r>
    </w:p>
    <w:p w:rsidR="00E84300" w:rsidRDefault="00E84300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394A1E">
        <w:rPr>
          <w:rFonts w:ascii="Arial" w:hAnsi="Arial" w:cs="Arial"/>
          <w:szCs w:val="20"/>
        </w:rPr>
        <w:t>sjednávají,</w:t>
      </w:r>
      <w:r w:rsidRPr="00F34189">
        <w:rPr>
          <w:rFonts w:ascii="Arial" w:hAnsi="Arial" w:cs="Arial"/>
          <w:szCs w:val="20"/>
        </w:rPr>
        <w:t xml:space="preserve"> že pokud bude v okamžiku uskutečnění zdanitelného plnění správcem daně zveřejněna způsobem umožňujícím </w:t>
      </w:r>
      <w:r w:rsidR="00394A1E">
        <w:rPr>
          <w:rFonts w:ascii="Arial" w:hAnsi="Arial" w:cs="Arial"/>
          <w:szCs w:val="20"/>
        </w:rPr>
        <w:t>dálkový přístup skutečnost, že</w:t>
      </w:r>
      <w:r w:rsidR="006266A4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</w:t>
      </w:r>
      <w:r w:rsidRPr="00F34189">
        <w:rPr>
          <w:rFonts w:ascii="Arial" w:hAnsi="Arial" w:cs="Arial"/>
          <w:szCs w:val="20"/>
        </w:rPr>
        <w:t>oskytovatel je nespolehlivým plátcem ve smyslu § 106a zákona č. 235/2004 Sb. o dani z přidané hodnoty, ve znění pozdějších předpisů (dále jen</w:t>
      </w:r>
      <w:r w:rsidR="006266A4">
        <w:rPr>
          <w:rFonts w:ascii="Arial" w:hAnsi="Arial" w:cs="Arial"/>
          <w:szCs w:val="20"/>
        </w:rPr>
        <w:t xml:space="preserve"> jako</w:t>
      </w:r>
      <w:r w:rsidRPr="00F34189">
        <w:rPr>
          <w:rFonts w:ascii="Arial" w:hAnsi="Arial" w:cs="Arial"/>
          <w:szCs w:val="20"/>
        </w:rPr>
        <w:t xml:space="preserve"> „</w:t>
      </w:r>
      <w:r w:rsidRPr="00394A1E">
        <w:rPr>
          <w:rFonts w:ascii="Arial" w:hAnsi="Arial" w:cs="Arial"/>
          <w:b/>
          <w:i/>
          <w:szCs w:val="20"/>
        </w:rPr>
        <w:t>zákon o DPH</w:t>
      </w:r>
      <w:r w:rsidRPr="00F34189">
        <w:rPr>
          <w:rFonts w:ascii="Arial" w:hAnsi="Arial" w:cs="Arial"/>
          <w:szCs w:val="20"/>
        </w:rPr>
        <w:t>“), nebo má-li být platba za zdanitelné plnění uskutečněné</w:t>
      </w:r>
      <w:r w:rsidR="00394A1E">
        <w:rPr>
          <w:rFonts w:ascii="Arial" w:hAnsi="Arial" w:cs="Arial"/>
          <w:szCs w:val="20"/>
        </w:rPr>
        <w:t xml:space="preserve"> Poskytovatelem</w:t>
      </w:r>
      <w:r w:rsidRPr="00F34189">
        <w:rPr>
          <w:rFonts w:ascii="Arial" w:hAnsi="Arial" w:cs="Arial"/>
          <w:szCs w:val="20"/>
        </w:rPr>
        <w:t xml:space="preserve"> v tuzemsku zcela nebo z části poukázána na bankovní účet vedený poskytovatelem platebních služeb mimo tuzemsko, je</w:t>
      </w:r>
      <w:r w:rsidR="00B708FC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 xml:space="preserve">příjemce zdanitelného plnění oprávněn část ceny odpovídající dani z přidané hodnoty zaplatit přímo na bankovní účet správce daně ve smyslu § 109a zákona o DPH. Na bankovní účet </w:t>
      </w:r>
      <w:r w:rsidR="00394A1E">
        <w:rPr>
          <w:rFonts w:ascii="Arial" w:hAnsi="Arial" w:cs="Arial"/>
          <w:szCs w:val="20"/>
        </w:rPr>
        <w:t>Poskytovatele</w:t>
      </w:r>
      <w:r w:rsidRPr="00F34189">
        <w:rPr>
          <w:rFonts w:ascii="Arial" w:hAnsi="Arial" w:cs="Arial"/>
          <w:szCs w:val="20"/>
        </w:rPr>
        <w:t xml:space="preserve"> bude v tomto případě </w:t>
      </w:r>
      <w:r w:rsidR="00394A1E">
        <w:rPr>
          <w:rFonts w:ascii="Arial" w:hAnsi="Arial" w:cs="Arial"/>
          <w:szCs w:val="20"/>
        </w:rPr>
        <w:t>zaplacena část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 xml:space="preserve">Služeb </w:t>
      </w:r>
      <w:r w:rsidRPr="00F34189">
        <w:rPr>
          <w:rFonts w:ascii="Arial" w:hAnsi="Arial" w:cs="Arial"/>
          <w:szCs w:val="20"/>
        </w:rPr>
        <w:t>odpovídající výši základu daně z přidané hodnoty.</w:t>
      </w:r>
      <w:r w:rsidR="00394A1E">
        <w:rPr>
          <w:rFonts w:ascii="Arial" w:hAnsi="Arial" w:cs="Arial"/>
          <w:szCs w:val="20"/>
        </w:rPr>
        <w:t xml:space="preserve"> Platba Ceny </w:t>
      </w:r>
      <w:r w:rsidR="00B645D0">
        <w:rPr>
          <w:rFonts w:ascii="Arial" w:hAnsi="Arial" w:cs="Arial"/>
          <w:szCs w:val="20"/>
        </w:rPr>
        <w:t>Služeb</w:t>
      </w:r>
      <w:r w:rsidRPr="00F34189">
        <w:rPr>
          <w:rFonts w:ascii="Arial" w:hAnsi="Arial" w:cs="Arial"/>
          <w:szCs w:val="20"/>
        </w:rPr>
        <w:t xml:space="preserve"> (základu daně) provedená Objednatelem v souladu s ustanovením tohoto odstavce bude považována za řádnou</w:t>
      </w:r>
      <w:r w:rsidR="00394A1E">
        <w:rPr>
          <w:rFonts w:ascii="Arial" w:hAnsi="Arial" w:cs="Arial"/>
          <w:szCs w:val="20"/>
        </w:rPr>
        <w:t xml:space="preserve"> platbu Ceny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 poskytnutého dle této Rámcové s</w:t>
      </w:r>
      <w:r w:rsidRPr="00F34189">
        <w:rPr>
          <w:rFonts w:ascii="Arial" w:hAnsi="Arial" w:cs="Arial"/>
          <w:szCs w:val="20"/>
        </w:rPr>
        <w:t>mlouvy.</w:t>
      </w:r>
    </w:p>
    <w:p w:rsidR="00A87D46" w:rsidRDefault="00E84300" w:rsidP="007A4138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Bankovní účet uvedený na daňovém do</w:t>
      </w:r>
      <w:r w:rsidR="00394A1E">
        <w:rPr>
          <w:rFonts w:ascii="Arial" w:hAnsi="Arial" w:cs="Arial"/>
          <w:szCs w:val="20"/>
        </w:rPr>
        <w:t xml:space="preserve">kladu, na který bude ze strany Poskytovatele </w:t>
      </w:r>
      <w:r w:rsidRPr="00F34189">
        <w:rPr>
          <w:rFonts w:ascii="Arial" w:hAnsi="Arial" w:cs="Arial"/>
          <w:szCs w:val="20"/>
        </w:rPr>
        <w:t xml:space="preserve">požadována </w:t>
      </w:r>
      <w:r w:rsidR="006266A4">
        <w:rPr>
          <w:rFonts w:ascii="Arial" w:hAnsi="Arial" w:cs="Arial"/>
          <w:szCs w:val="20"/>
        </w:rPr>
        <w:t>platba C</w:t>
      </w:r>
      <w:r w:rsidRPr="00F34189">
        <w:rPr>
          <w:rFonts w:ascii="Arial" w:hAnsi="Arial" w:cs="Arial"/>
          <w:szCs w:val="20"/>
        </w:rPr>
        <w:t xml:space="preserve">eny </w:t>
      </w:r>
      <w:r w:rsidR="00B645D0">
        <w:rPr>
          <w:rFonts w:ascii="Arial" w:hAnsi="Arial" w:cs="Arial"/>
          <w:szCs w:val="20"/>
        </w:rPr>
        <w:t>Služeb</w:t>
      </w:r>
      <w:r w:rsidR="00394A1E">
        <w:rPr>
          <w:rFonts w:ascii="Arial" w:hAnsi="Arial" w:cs="Arial"/>
          <w:szCs w:val="20"/>
        </w:rPr>
        <w:t xml:space="preserve">, musí být Poskytovatelem </w:t>
      </w:r>
      <w:r w:rsidRPr="00F34189">
        <w:rPr>
          <w:rFonts w:ascii="Arial" w:hAnsi="Arial" w:cs="Arial"/>
          <w:szCs w:val="20"/>
        </w:rPr>
        <w:t xml:space="preserve">zveřejněn způsobem umožňujícím dálkový přístup ve smyslu § 96 </w:t>
      </w:r>
      <w:r w:rsidR="00394A1E">
        <w:rPr>
          <w:rFonts w:ascii="Arial" w:hAnsi="Arial" w:cs="Arial"/>
          <w:szCs w:val="20"/>
        </w:rPr>
        <w:t>zákona o DPH.  Smluvní strany výslovně sjednávají</w:t>
      </w:r>
      <w:r w:rsidRPr="00F34189">
        <w:rPr>
          <w:rFonts w:ascii="Arial" w:hAnsi="Arial" w:cs="Arial"/>
          <w:szCs w:val="20"/>
        </w:rPr>
        <w:t xml:space="preserve">, </w:t>
      </w:r>
      <w:r w:rsidR="00394A1E">
        <w:rPr>
          <w:rFonts w:ascii="Arial" w:hAnsi="Arial" w:cs="Arial"/>
          <w:szCs w:val="20"/>
        </w:rPr>
        <w:t>že</w:t>
      </w:r>
      <w:r w:rsidR="007A4138">
        <w:rPr>
          <w:rFonts w:ascii="Arial" w:hAnsi="Arial" w:cs="Arial"/>
          <w:szCs w:val="20"/>
        </w:rPr>
        <w:t> </w:t>
      </w:r>
      <w:r w:rsidR="00394A1E">
        <w:rPr>
          <w:rFonts w:ascii="Arial" w:hAnsi="Arial" w:cs="Arial"/>
          <w:szCs w:val="20"/>
        </w:rPr>
        <w:t>pokud</w:t>
      </w:r>
      <w:r w:rsidR="007A4138">
        <w:rPr>
          <w:rFonts w:ascii="Arial" w:hAnsi="Arial" w:cs="Arial"/>
          <w:szCs w:val="20"/>
        </w:rPr>
        <w:t> </w:t>
      </w:r>
      <w:r w:rsidR="00394A1E" w:rsidRPr="007A4138">
        <w:rPr>
          <w:rFonts w:ascii="Arial" w:hAnsi="Arial" w:cs="Arial"/>
          <w:szCs w:val="20"/>
        </w:rPr>
        <w:t>číslo bankovního účtu Poskytovatel</w:t>
      </w:r>
      <w:r w:rsidRPr="007A4138">
        <w:rPr>
          <w:rFonts w:ascii="Arial" w:hAnsi="Arial" w:cs="Arial"/>
          <w:szCs w:val="20"/>
        </w:rPr>
        <w:t xml:space="preserve">e, na který bude ze strany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 xml:space="preserve"> požadována </w:t>
      </w:r>
      <w:r w:rsidR="006266A4" w:rsidRPr="007A4138">
        <w:rPr>
          <w:rFonts w:ascii="Arial" w:hAnsi="Arial" w:cs="Arial"/>
          <w:szCs w:val="20"/>
        </w:rPr>
        <w:t>platba Ceny</w:t>
      </w:r>
      <w:r w:rsidR="00B645D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dokladu, nebude zveřejněno způsobem umožňujícím dálkový přístup ve smyslu §</w:t>
      </w:r>
      <w:r w:rsidR="00394A1E" w:rsidRPr="007A4138">
        <w:rPr>
          <w:rFonts w:ascii="Arial" w:hAnsi="Arial" w:cs="Arial"/>
          <w:szCs w:val="20"/>
        </w:rPr>
        <w:t> 96 zák</w:t>
      </w:r>
      <w:r w:rsidR="006266A4" w:rsidRPr="007A4138">
        <w:rPr>
          <w:rFonts w:ascii="Arial" w:hAnsi="Arial" w:cs="Arial"/>
          <w:szCs w:val="20"/>
        </w:rPr>
        <w:t>ona o DPH a Cena</w:t>
      </w:r>
      <w:r w:rsidR="00484C80" w:rsidRPr="007A4138">
        <w:rPr>
          <w:rFonts w:ascii="Arial" w:hAnsi="Arial" w:cs="Arial"/>
          <w:szCs w:val="20"/>
        </w:rPr>
        <w:t xml:space="preserve"> Služeb</w:t>
      </w:r>
      <w:r w:rsidR="006266A4" w:rsidRPr="007A4138">
        <w:rPr>
          <w:rFonts w:ascii="Arial" w:hAnsi="Arial" w:cs="Arial"/>
          <w:szCs w:val="20"/>
        </w:rPr>
        <w:t xml:space="preserve"> </w:t>
      </w:r>
      <w:r w:rsidRPr="007A4138">
        <w:rPr>
          <w:rFonts w:ascii="Arial" w:hAnsi="Arial" w:cs="Arial"/>
          <w:szCs w:val="20"/>
        </w:rPr>
        <w:t>dle příslušného daňového dokladu přesahuje limit uvedený v § 109 odst. 2 písm. c) zákona o</w:t>
      </w:r>
      <w:r w:rsid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>DPH, je</w:t>
      </w:r>
      <w:r w:rsidR="00187CFC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Objednatel oprávněn zaslat daňový doklad zpět </w:t>
      </w:r>
      <w:r w:rsidR="00394A1E" w:rsidRPr="007A4138">
        <w:rPr>
          <w:rFonts w:ascii="Arial" w:hAnsi="Arial" w:cs="Arial"/>
          <w:szCs w:val="20"/>
        </w:rPr>
        <w:t xml:space="preserve">Poskytovateli </w:t>
      </w:r>
      <w:r w:rsidRPr="007A4138">
        <w:rPr>
          <w:rFonts w:ascii="Arial" w:hAnsi="Arial" w:cs="Arial"/>
          <w:szCs w:val="20"/>
        </w:rPr>
        <w:t>k opravě. V tako</w:t>
      </w:r>
      <w:r w:rsidR="006266A4" w:rsidRPr="007A4138">
        <w:rPr>
          <w:rFonts w:ascii="Arial" w:hAnsi="Arial" w:cs="Arial"/>
          <w:szCs w:val="20"/>
        </w:rPr>
        <w:t>vém případě se doba splatnosti staví</w:t>
      </w:r>
      <w:r w:rsidRPr="007A4138">
        <w:rPr>
          <w:rFonts w:ascii="Arial" w:hAnsi="Arial" w:cs="Arial"/>
          <w:szCs w:val="20"/>
        </w:rPr>
        <w:t xml:space="preserve"> a</w:t>
      </w:r>
      <w:r w:rsidR="00F93379" w:rsidRPr="007A4138">
        <w:rPr>
          <w:rFonts w:ascii="Arial" w:hAnsi="Arial" w:cs="Arial"/>
          <w:szCs w:val="20"/>
        </w:rPr>
        <w:t> </w:t>
      </w:r>
      <w:r w:rsidRPr="007A4138">
        <w:rPr>
          <w:rFonts w:ascii="Arial" w:hAnsi="Arial" w:cs="Arial"/>
          <w:szCs w:val="20"/>
        </w:rPr>
        <w:t xml:space="preserve">nová doba splatnosti počíná běžet dnem </w:t>
      </w:r>
      <w:r w:rsidR="00484C80" w:rsidRPr="007A4138">
        <w:rPr>
          <w:rFonts w:ascii="Arial" w:hAnsi="Arial" w:cs="Arial"/>
          <w:szCs w:val="20"/>
        </w:rPr>
        <w:t xml:space="preserve">doručení </w:t>
      </w:r>
      <w:r w:rsidR="006266A4" w:rsidRPr="007A4138">
        <w:rPr>
          <w:rFonts w:ascii="Arial" w:hAnsi="Arial" w:cs="Arial"/>
          <w:szCs w:val="20"/>
        </w:rPr>
        <w:t>doplněného/</w:t>
      </w:r>
      <w:r w:rsidRPr="007A4138">
        <w:rPr>
          <w:rFonts w:ascii="Arial" w:hAnsi="Arial" w:cs="Arial"/>
          <w:szCs w:val="20"/>
        </w:rPr>
        <w:t xml:space="preserve">opraveného daňového dokladu s uvedením správného bankovního účtu </w:t>
      </w:r>
      <w:r w:rsidR="00394A1E" w:rsidRPr="007A4138">
        <w:rPr>
          <w:rFonts w:ascii="Arial" w:hAnsi="Arial" w:cs="Arial"/>
          <w:szCs w:val="20"/>
        </w:rPr>
        <w:t>Poskytovatele</w:t>
      </w:r>
      <w:r w:rsidRPr="007A4138">
        <w:rPr>
          <w:rFonts w:ascii="Arial" w:hAnsi="Arial" w:cs="Arial"/>
          <w:szCs w:val="20"/>
        </w:rPr>
        <w:t>, t</w:t>
      </w:r>
      <w:r w:rsidR="006266A4" w:rsidRPr="007A4138">
        <w:rPr>
          <w:rFonts w:ascii="Arial" w:hAnsi="Arial" w:cs="Arial"/>
          <w:szCs w:val="20"/>
        </w:rPr>
        <w:t xml:space="preserve">j. bankovního účtu zveřejněného </w:t>
      </w:r>
      <w:r w:rsidRPr="007A4138">
        <w:rPr>
          <w:rFonts w:ascii="Arial" w:hAnsi="Arial" w:cs="Arial"/>
          <w:szCs w:val="20"/>
        </w:rPr>
        <w:t>správcem daně</w:t>
      </w:r>
      <w:r w:rsidR="00484C80" w:rsidRPr="007A4138">
        <w:rPr>
          <w:rFonts w:ascii="Arial" w:hAnsi="Arial" w:cs="Arial"/>
          <w:szCs w:val="20"/>
        </w:rPr>
        <w:t xml:space="preserve"> Objednateli</w:t>
      </w:r>
      <w:r w:rsidRPr="007A4138">
        <w:rPr>
          <w:rFonts w:ascii="Arial" w:hAnsi="Arial" w:cs="Arial"/>
          <w:szCs w:val="20"/>
        </w:rPr>
        <w:t>.</w:t>
      </w:r>
      <w:r w:rsidR="00A87D46" w:rsidRPr="007A4138">
        <w:rPr>
          <w:rFonts w:ascii="Arial" w:hAnsi="Arial" w:cs="Arial"/>
          <w:szCs w:val="20"/>
        </w:rPr>
        <w:t xml:space="preserve"> 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Pr="00A87D46">
        <w:rPr>
          <w:rFonts w:ascii="Arial" w:hAnsi="Arial" w:cs="Arial"/>
          <w:szCs w:val="20"/>
        </w:rPr>
        <w:t>bezplatně poskytovat podrobný výpis všech od</w:t>
      </w:r>
      <w:r w:rsidR="00484C80">
        <w:rPr>
          <w:rFonts w:ascii="Arial" w:hAnsi="Arial" w:cs="Arial"/>
          <w:szCs w:val="20"/>
        </w:rPr>
        <w:t>chozích spojení z</w:t>
      </w:r>
      <w:r w:rsidRPr="00A87D46">
        <w:rPr>
          <w:rFonts w:ascii="Arial" w:hAnsi="Arial" w:cs="Arial"/>
          <w:szCs w:val="20"/>
        </w:rPr>
        <w:t>a</w:t>
      </w:r>
      <w:r w:rsidR="006266A4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každou 1 SIM kartu v elektronické formě s tím, že </w:t>
      </w:r>
      <w:r w:rsidR="00484C80">
        <w:rPr>
          <w:rFonts w:ascii="Arial" w:hAnsi="Arial" w:cs="Arial"/>
          <w:szCs w:val="20"/>
        </w:rPr>
        <w:t xml:space="preserve">každý výpis za ten který měsíc musí být </w:t>
      </w:r>
      <w:r w:rsidRPr="00A87D46">
        <w:rPr>
          <w:rFonts w:ascii="Arial" w:hAnsi="Arial" w:cs="Arial"/>
          <w:szCs w:val="20"/>
        </w:rPr>
        <w:t xml:space="preserve">umístěn nejméně po dobu 2 měsíců na serveru </w:t>
      </w:r>
      <w:r>
        <w:rPr>
          <w:rFonts w:ascii="Arial" w:hAnsi="Arial" w:cs="Arial"/>
          <w:szCs w:val="20"/>
        </w:rPr>
        <w:t>Poskytovatele</w:t>
      </w:r>
      <w:r w:rsidRPr="00A87D46">
        <w:rPr>
          <w:rFonts w:ascii="Arial" w:hAnsi="Arial" w:cs="Arial"/>
          <w:szCs w:val="20"/>
        </w:rPr>
        <w:t xml:space="preserve">, ke kterému </w:t>
      </w:r>
      <w:r>
        <w:rPr>
          <w:rFonts w:ascii="Arial" w:hAnsi="Arial" w:cs="Arial"/>
          <w:szCs w:val="20"/>
        </w:rPr>
        <w:t xml:space="preserve">Poskytovatel umožní </w:t>
      </w:r>
      <w:r w:rsidR="0004096A">
        <w:rPr>
          <w:rFonts w:ascii="Arial" w:hAnsi="Arial" w:cs="Arial"/>
          <w:szCs w:val="20"/>
        </w:rPr>
        <w:t>Objednateli</w:t>
      </w:r>
      <w:r w:rsidR="0004096A" w:rsidRPr="00A87D46">
        <w:rPr>
          <w:rFonts w:ascii="Arial" w:hAnsi="Arial" w:cs="Arial"/>
          <w:szCs w:val="20"/>
        </w:rPr>
        <w:t xml:space="preserve"> </w:t>
      </w:r>
      <w:r w:rsidRPr="00A87D46">
        <w:rPr>
          <w:rFonts w:ascii="Arial" w:hAnsi="Arial" w:cs="Arial"/>
          <w:szCs w:val="20"/>
        </w:rPr>
        <w:t>zabezpečený přístup prostře</w:t>
      </w:r>
      <w:r>
        <w:rPr>
          <w:rFonts w:ascii="Arial" w:hAnsi="Arial" w:cs="Arial"/>
          <w:szCs w:val="20"/>
        </w:rPr>
        <w:t>dnictvím veřejné sítě Internetu.</w:t>
      </w:r>
      <w:r w:rsidR="006266A4" w:rsidRPr="001B3845">
        <w:rPr>
          <w:rFonts w:ascii="Arial" w:hAnsi="Arial" w:cs="Arial"/>
          <w:szCs w:val="20"/>
        </w:rPr>
        <w:t xml:space="preserve"> </w:t>
      </w:r>
    </w:p>
    <w:p w:rsidR="00040E06" w:rsidRDefault="00040E06" w:rsidP="00040E06">
      <w:pPr>
        <w:spacing w:line="280" w:lineRule="atLeast"/>
        <w:ind w:left="714"/>
        <w:rPr>
          <w:rFonts w:ascii="Arial" w:hAnsi="Arial" w:cs="Arial"/>
          <w:szCs w:val="20"/>
        </w:rPr>
      </w:pP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 w:rsidRPr="00A87D46">
        <w:rPr>
          <w:rFonts w:ascii="Arial" w:hAnsi="Arial" w:cs="Arial"/>
          <w:szCs w:val="20"/>
        </w:rPr>
        <w:lastRenderedPageBreak/>
        <w:t xml:space="preserve">Poskytovatel se zavazuje bezplatně poskytovat celkový přehled měsíčních nákladů </w:t>
      </w:r>
      <w:r w:rsidR="00484C80">
        <w:rPr>
          <w:rFonts w:ascii="Arial" w:hAnsi="Arial" w:cs="Arial"/>
          <w:szCs w:val="20"/>
        </w:rPr>
        <w:t>za</w:t>
      </w:r>
      <w:r w:rsidR="0004096A">
        <w:rPr>
          <w:rFonts w:ascii="Arial" w:hAnsi="Arial" w:cs="Arial"/>
          <w:szCs w:val="20"/>
        </w:rPr>
        <w:t> </w:t>
      </w:r>
      <w:r w:rsidRPr="00A87D46">
        <w:rPr>
          <w:rFonts w:ascii="Arial" w:hAnsi="Arial" w:cs="Arial"/>
          <w:szCs w:val="20"/>
        </w:rPr>
        <w:t xml:space="preserve">všechny SIM karty a služby Objednatele, v elektronické formě s tím, že každý měsíční přehled za ten který měsíc </w:t>
      </w:r>
      <w:r w:rsidR="00484C80">
        <w:rPr>
          <w:rFonts w:ascii="Arial" w:hAnsi="Arial" w:cs="Arial"/>
          <w:szCs w:val="20"/>
        </w:rPr>
        <w:t>musí být</w:t>
      </w:r>
      <w:r w:rsidRPr="00A87D46">
        <w:rPr>
          <w:rFonts w:ascii="Arial" w:hAnsi="Arial" w:cs="Arial"/>
          <w:szCs w:val="20"/>
        </w:rPr>
        <w:t xml:space="preserve"> umístěn nejméně po dobu 2 měsíců na serveru Poskytovatele</w:t>
      </w:r>
      <w:r>
        <w:rPr>
          <w:rFonts w:ascii="Arial" w:hAnsi="Arial" w:cs="Arial"/>
          <w:szCs w:val="20"/>
        </w:rPr>
        <w:t>, ke </w:t>
      </w:r>
      <w:r w:rsidRPr="00A87D46">
        <w:rPr>
          <w:rFonts w:ascii="Arial" w:hAnsi="Arial" w:cs="Arial"/>
          <w:szCs w:val="20"/>
        </w:rPr>
        <w:t xml:space="preserve">kterému Poskytovatel umožní </w:t>
      </w:r>
      <w:r w:rsidR="0004096A" w:rsidRPr="00A87D46">
        <w:rPr>
          <w:rFonts w:ascii="Arial" w:hAnsi="Arial" w:cs="Arial"/>
          <w:szCs w:val="20"/>
        </w:rPr>
        <w:t xml:space="preserve">Objednateli </w:t>
      </w:r>
      <w:r w:rsidRPr="00A87D46">
        <w:rPr>
          <w:rFonts w:ascii="Arial" w:hAnsi="Arial" w:cs="Arial"/>
          <w:szCs w:val="20"/>
        </w:rPr>
        <w:t>zabezpečený přístup prostřednictvím veřejné sítě Internetu.</w:t>
      </w:r>
    </w:p>
    <w:p w:rsidR="0003759D" w:rsidRPr="00D87634" w:rsidRDefault="0003759D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zavazuje </w:t>
      </w:r>
      <w:r w:rsidR="00D87634">
        <w:rPr>
          <w:rFonts w:ascii="Arial" w:hAnsi="Arial" w:cs="Arial"/>
          <w:szCs w:val="20"/>
        </w:rPr>
        <w:t xml:space="preserve">na základě požadavku kontaktních osob Objednatele </w:t>
      </w:r>
      <w:r w:rsidRPr="00D87634">
        <w:rPr>
          <w:rFonts w:ascii="Arial" w:hAnsi="Arial" w:cs="Arial"/>
          <w:szCs w:val="20"/>
        </w:rPr>
        <w:t>zasí</w:t>
      </w:r>
      <w:r w:rsidR="00D87634">
        <w:rPr>
          <w:rFonts w:ascii="Arial" w:hAnsi="Arial" w:cs="Arial"/>
          <w:szCs w:val="20"/>
        </w:rPr>
        <w:t>lat</w:t>
      </w:r>
      <w:r w:rsidRPr="00D87634">
        <w:rPr>
          <w:rFonts w:ascii="Arial" w:hAnsi="Arial" w:cs="Arial"/>
          <w:szCs w:val="20"/>
        </w:rPr>
        <w:t xml:space="preserve"> na</w:t>
      </w:r>
      <w:r w:rsidR="00D87634">
        <w:rPr>
          <w:rFonts w:ascii="Arial" w:hAnsi="Arial" w:cs="Arial"/>
          <w:szCs w:val="20"/>
        </w:rPr>
        <w:t xml:space="preserve"> jejich </w:t>
      </w:r>
      <w:r w:rsidRPr="00D87634">
        <w:rPr>
          <w:rFonts w:ascii="Arial" w:hAnsi="Arial" w:cs="Arial"/>
          <w:szCs w:val="20"/>
        </w:rPr>
        <w:t>e-mailové adresy uveden</w:t>
      </w:r>
      <w:r w:rsidR="00484C80" w:rsidRPr="00D87634">
        <w:rPr>
          <w:rFonts w:ascii="Arial" w:hAnsi="Arial" w:cs="Arial"/>
          <w:szCs w:val="20"/>
        </w:rPr>
        <w:t>é</w:t>
      </w:r>
      <w:r w:rsidRPr="00D87634">
        <w:rPr>
          <w:rFonts w:ascii="Arial" w:hAnsi="Arial" w:cs="Arial"/>
          <w:szCs w:val="20"/>
        </w:rPr>
        <w:t xml:space="preserve"> v Příloze č. 4 této Rámcové smlouvy aktualizovaný ceník</w:t>
      </w:r>
      <w:r w:rsidR="00484C80" w:rsidRPr="00D87634">
        <w:rPr>
          <w:rFonts w:ascii="Arial" w:hAnsi="Arial" w:cs="Arial"/>
          <w:szCs w:val="20"/>
        </w:rPr>
        <w:t xml:space="preserve"> pro firemní klienty</w:t>
      </w:r>
      <w:r w:rsidR="00D87634">
        <w:rPr>
          <w:rFonts w:ascii="Arial" w:hAnsi="Arial" w:cs="Arial"/>
          <w:szCs w:val="20"/>
        </w:rPr>
        <w:t>.</w:t>
      </w:r>
      <w:r w:rsidRPr="00D87634">
        <w:rPr>
          <w:rFonts w:ascii="Arial" w:hAnsi="Arial" w:cs="Arial"/>
          <w:szCs w:val="20"/>
        </w:rPr>
        <w:t xml:space="preserve"> </w:t>
      </w:r>
      <w:r w:rsidR="00562074" w:rsidRPr="00D87634">
        <w:rPr>
          <w:rFonts w:ascii="Arial" w:hAnsi="Arial" w:cs="Arial"/>
          <w:szCs w:val="20"/>
        </w:rPr>
        <w:t>Daná povinnost se vztahuje rovněž na VOP Poskytovatele</w:t>
      </w:r>
      <w:r w:rsidR="004B498F" w:rsidRPr="00D87634">
        <w:rPr>
          <w:rFonts w:ascii="Arial" w:hAnsi="Arial" w:cs="Arial"/>
          <w:szCs w:val="20"/>
        </w:rPr>
        <w:t>.</w:t>
      </w:r>
    </w:p>
    <w:p w:rsidR="00A87D46" w:rsidRDefault="00A87D46" w:rsidP="006D4762">
      <w:pPr>
        <w:numPr>
          <w:ilvl w:val="0"/>
          <w:numId w:val="9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Smluvní strany sjednávají, že veškeré</w:t>
      </w:r>
      <w:r w:rsidRPr="00A87D46">
        <w:rPr>
          <w:rFonts w:ascii="Arial" w:hAnsi="Arial" w:cs="Arial"/>
          <w:szCs w:val="20"/>
        </w:rPr>
        <w:t xml:space="preserve"> elektronické výpisy budou poskytovány ve formátu HTML, PDF a XLS.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Práva a povinnosti Smluvních stran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úplné, pravdivé a včasné informace potřebné k řádnému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="00165FF4">
        <w:rPr>
          <w:rFonts w:ascii="Arial" w:hAnsi="Arial" w:cs="Arial"/>
          <w:szCs w:val="20"/>
        </w:rPr>
        <w:t xml:space="preserve"> této Rámcové smlouvy.</w:t>
      </w:r>
    </w:p>
    <w:p w:rsidR="00E84300" w:rsidRPr="00F34189" w:rsidRDefault="00E8430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Objednatel </w:t>
      </w:r>
      <w:r w:rsidR="00165FF4">
        <w:rPr>
          <w:rFonts w:ascii="Arial" w:hAnsi="Arial" w:cs="Arial"/>
          <w:szCs w:val="20"/>
        </w:rPr>
        <w:t>se zavazuje poskytnout Poskytovateli</w:t>
      </w:r>
      <w:r w:rsidRPr="00F34189">
        <w:rPr>
          <w:rFonts w:ascii="Arial" w:hAnsi="Arial" w:cs="Arial"/>
          <w:szCs w:val="20"/>
        </w:rPr>
        <w:t xml:space="preserve"> veškerou součinnost, která se v průběhu plnění závazků </w:t>
      </w:r>
      <w:r w:rsidR="00165FF4">
        <w:rPr>
          <w:rFonts w:ascii="Arial" w:hAnsi="Arial" w:cs="Arial"/>
          <w:szCs w:val="20"/>
        </w:rPr>
        <w:t xml:space="preserve">Poskytovatele </w:t>
      </w:r>
      <w:r w:rsidR="00484C80">
        <w:rPr>
          <w:rFonts w:ascii="Arial" w:hAnsi="Arial" w:cs="Arial"/>
          <w:szCs w:val="20"/>
        </w:rPr>
        <w:t>vyplývajících z</w:t>
      </w:r>
      <w:r w:rsidRPr="00F34189">
        <w:rPr>
          <w:rFonts w:ascii="Arial" w:hAnsi="Arial" w:cs="Arial"/>
          <w:szCs w:val="20"/>
        </w:rPr>
        <w:t xml:space="preserve"> této </w:t>
      </w:r>
      <w:r w:rsidR="00165FF4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>mlouvy projeví jako potřebná pro</w:t>
      </w:r>
      <w:r w:rsidR="00484C80">
        <w:rPr>
          <w:rFonts w:ascii="Arial" w:hAnsi="Arial" w:cs="Arial"/>
          <w:szCs w:val="20"/>
        </w:rPr>
        <w:t> toto P</w:t>
      </w:r>
      <w:r w:rsidRPr="00F34189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</w:t>
      </w:r>
      <w:r w:rsidRPr="00F34189">
        <w:rPr>
          <w:rFonts w:ascii="Arial" w:hAnsi="Arial" w:cs="Arial"/>
          <w:szCs w:val="20"/>
        </w:rPr>
        <w:t>.</w:t>
      </w:r>
    </w:p>
    <w:p w:rsidR="00BF5338" w:rsidRDefault="00D80D29" w:rsidP="00D80D29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80D29">
        <w:rPr>
          <w:rFonts w:ascii="Arial" w:hAnsi="Arial" w:cs="Arial"/>
          <w:szCs w:val="20"/>
        </w:rPr>
        <w:t>Poskytovatel</w:t>
      </w:r>
      <w:r>
        <w:rPr>
          <w:rFonts w:ascii="Arial" w:hAnsi="Arial" w:cs="Arial"/>
          <w:szCs w:val="20"/>
        </w:rPr>
        <w:t xml:space="preserve"> se zavazuje umožnit O</w:t>
      </w:r>
      <w:r w:rsidRPr="00D80D29">
        <w:rPr>
          <w:rFonts w:ascii="Arial" w:hAnsi="Arial" w:cs="Arial"/>
          <w:szCs w:val="20"/>
        </w:rPr>
        <w:t xml:space="preserve">bjednateli </w:t>
      </w:r>
      <w:r>
        <w:rPr>
          <w:rFonts w:ascii="Arial" w:hAnsi="Arial" w:cs="Arial"/>
          <w:szCs w:val="20"/>
        </w:rPr>
        <w:t xml:space="preserve">bezplatný </w:t>
      </w:r>
      <w:r w:rsidRPr="00D80D29">
        <w:rPr>
          <w:rFonts w:ascii="Arial" w:hAnsi="Arial" w:cs="Arial"/>
          <w:szCs w:val="20"/>
        </w:rPr>
        <w:t>přístup k aktuálnímu ceníku všech provozovaných služeb pro firemní klienty v elektronické formě na webových stránkách</w:t>
      </w:r>
      <w:r>
        <w:rPr>
          <w:rFonts w:ascii="Arial" w:hAnsi="Arial" w:cs="Arial"/>
          <w:szCs w:val="20"/>
        </w:rPr>
        <w:t xml:space="preserve"> Poskytovatele</w:t>
      </w:r>
      <w:r w:rsidRPr="00D80D29">
        <w:rPr>
          <w:rFonts w:ascii="Arial" w:hAnsi="Arial" w:cs="Arial"/>
          <w:szCs w:val="20"/>
        </w:rPr>
        <w:t xml:space="preserve">, a to nejpozději </w:t>
      </w:r>
      <w:r w:rsidRPr="00BF5338">
        <w:rPr>
          <w:rFonts w:ascii="Arial" w:hAnsi="Arial" w:cs="Arial"/>
          <w:szCs w:val="20"/>
        </w:rPr>
        <w:t xml:space="preserve">v den nabytí jejich účinnosti. </w:t>
      </w:r>
      <w:r w:rsidRPr="00D80D29">
        <w:rPr>
          <w:rFonts w:ascii="Arial" w:hAnsi="Arial" w:cs="Arial"/>
          <w:szCs w:val="20"/>
        </w:rPr>
        <w:t>Poskytova</w:t>
      </w:r>
      <w:r>
        <w:rPr>
          <w:rFonts w:ascii="Arial" w:hAnsi="Arial" w:cs="Arial"/>
          <w:szCs w:val="20"/>
        </w:rPr>
        <w:t>tel se rovněž zavazuje umožnit O</w:t>
      </w:r>
      <w:r w:rsidRPr="00D80D29">
        <w:rPr>
          <w:rFonts w:ascii="Arial" w:hAnsi="Arial" w:cs="Arial"/>
          <w:szCs w:val="20"/>
        </w:rPr>
        <w:t>bjednateli bezplatn</w:t>
      </w:r>
      <w:r>
        <w:rPr>
          <w:rFonts w:ascii="Arial" w:hAnsi="Arial" w:cs="Arial"/>
          <w:szCs w:val="20"/>
        </w:rPr>
        <w:t>ý přístup ke všem jeho ceníkům.</w:t>
      </w:r>
      <w:r w:rsidR="00BF5338" w:rsidRPr="00BF5338">
        <w:rPr>
          <w:rFonts w:ascii="Arial" w:hAnsi="Arial" w:cs="Arial"/>
          <w:szCs w:val="20"/>
        </w:rPr>
        <w:t xml:space="preserve"> </w:t>
      </w:r>
    </w:p>
    <w:p w:rsidR="00D41768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se zavazuje na základě písemného požadavku informovat bez zbytečného odkladu Objednatele o veškerých skutečnostech, které js</w:t>
      </w:r>
      <w:r>
        <w:rPr>
          <w:rFonts w:ascii="Arial" w:hAnsi="Arial" w:cs="Arial"/>
          <w:szCs w:val="20"/>
        </w:rPr>
        <w:t>ou významné pro plnění závazků S</w:t>
      </w:r>
      <w:r w:rsidR="00E84300" w:rsidRPr="00F34189">
        <w:rPr>
          <w:rFonts w:ascii="Arial" w:hAnsi="Arial" w:cs="Arial"/>
          <w:szCs w:val="20"/>
        </w:rPr>
        <w:t>mluvních stran, a zejména o skutečnostech, které mohou být významné pro rozhodov</w:t>
      </w:r>
      <w:r>
        <w:rPr>
          <w:rFonts w:ascii="Arial" w:hAnsi="Arial" w:cs="Arial"/>
          <w:szCs w:val="20"/>
        </w:rPr>
        <w:t>ání Objednatele ve věcech této Rámcové s</w:t>
      </w:r>
      <w:r w:rsidR="00E84300" w:rsidRPr="00F34189">
        <w:rPr>
          <w:rFonts w:ascii="Arial" w:hAnsi="Arial" w:cs="Arial"/>
          <w:szCs w:val="20"/>
        </w:rPr>
        <w:t>mlouvy.</w:t>
      </w:r>
    </w:p>
    <w:p w:rsidR="00E84300" w:rsidRPr="0004096A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>Poskytovatel</w:t>
      </w:r>
      <w:r w:rsidR="00E84300" w:rsidRPr="00C0575A">
        <w:rPr>
          <w:rFonts w:ascii="Arial" w:hAnsi="Arial" w:cs="Arial"/>
          <w:szCs w:val="20"/>
        </w:rPr>
        <w:t xml:space="preserve"> se zavazuje </w:t>
      </w:r>
      <w:r w:rsidR="00484C80">
        <w:rPr>
          <w:rFonts w:ascii="Arial" w:hAnsi="Arial" w:cs="Arial"/>
          <w:szCs w:val="20"/>
        </w:rPr>
        <w:t>postupovat při P</w:t>
      </w:r>
      <w:r w:rsidRPr="00C0575A">
        <w:rPr>
          <w:rFonts w:ascii="Arial" w:hAnsi="Arial" w:cs="Arial"/>
          <w:szCs w:val="20"/>
        </w:rPr>
        <w:t>lnění</w:t>
      </w:r>
      <w:r w:rsidR="00484C80">
        <w:rPr>
          <w:rFonts w:ascii="Arial" w:hAnsi="Arial" w:cs="Arial"/>
          <w:szCs w:val="20"/>
        </w:rPr>
        <w:t xml:space="preserve"> Služeb dle</w:t>
      </w:r>
      <w:r w:rsidRPr="00C0575A">
        <w:rPr>
          <w:rFonts w:ascii="Arial" w:hAnsi="Arial" w:cs="Arial"/>
          <w:szCs w:val="20"/>
        </w:rPr>
        <w:t xml:space="preserve"> této Rámcové s</w:t>
      </w:r>
      <w:r w:rsidR="00E84300" w:rsidRPr="00C0575A">
        <w:rPr>
          <w:rFonts w:ascii="Arial" w:hAnsi="Arial" w:cs="Arial"/>
          <w:szCs w:val="20"/>
        </w:rPr>
        <w:t xml:space="preserve">mlouvy </w:t>
      </w:r>
      <w:r w:rsidRPr="00C0575A">
        <w:rPr>
          <w:rFonts w:ascii="Arial" w:hAnsi="Arial" w:cs="Arial"/>
          <w:szCs w:val="20"/>
        </w:rPr>
        <w:t xml:space="preserve">a Dílčích smluv v souladu s platnými a účinnými právními předpisy, zejména </w:t>
      </w:r>
      <w:r w:rsidR="00213DB2" w:rsidRPr="00D41768">
        <w:rPr>
          <w:rFonts w:ascii="Arial" w:hAnsi="Arial" w:cs="Arial"/>
          <w:szCs w:val="20"/>
        </w:rPr>
        <w:t xml:space="preserve">Zákonem o elektronických komunikacích, </w:t>
      </w:r>
      <w:r w:rsidR="00755940" w:rsidRPr="00D41768">
        <w:rPr>
          <w:rFonts w:ascii="Arial" w:hAnsi="Arial" w:cs="Arial"/>
          <w:szCs w:val="20"/>
        </w:rPr>
        <w:t>v </w:t>
      </w:r>
      <w:r w:rsidR="00755940" w:rsidRPr="00C0575A">
        <w:rPr>
          <w:rFonts w:ascii="Arial" w:hAnsi="Arial" w:cs="Arial"/>
          <w:szCs w:val="20"/>
        </w:rPr>
        <w:t>souladu s touto Rámcovou smlouvou a jejími přílohami, Dílčí smlouvou, a</w:t>
      </w:r>
      <w:r w:rsidR="00187CFC">
        <w:rPr>
          <w:rFonts w:ascii="Arial" w:hAnsi="Arial" w:cs="Arial"/>
          <w:szCs w:val="20"/>
        </w:rPr>
        <w:t> </w:t>
      </w:r>
      <w:r w:rsidR="00755940" w:rsidRPr="00C0575A">
        <w:rPr>
          <w:rFonts w:ascii="Arial" w:hAnsi="Arial" w:cs="Arial"/>
          <w:szCs w:val="20"/>
        </w:rPr>
        <w:t>to</w:t>
      </w:r>
      <w:r w:rsidR="00187CFC">
        <w:rPr>
          <w:rFonts w:ascii="Arial" w:hAnsi="Arial" w:cs="Arial"/>
          <w:szCs w:val="20"/>
        </w:rPr>
        <w:t> </w:t>
      </w:r>
      <w:r w:rsidR="00E84300" w:rsidRPr="00C0575A">
        <w:rPr>
          <w:rFonts w:ascii="Arial" w:hAnsi="Arial" w:cs="Arial"/>
          <w:szCs w:val="20"/>
        </w:rPr>
        <w:t>s odbornou p</w:t>
      </w:r>
      <w:r w:rsidRPr="00C0575A">
        <w:rPr>
          <w:rFonts w:ascii="Arial" w:hAnsi="Arial" w:cs="Arial"/>
          <w:szCs w:val="20"/>
        </w:rPr>
        <w:t xml:space="preserve">éčí a </w:t>
      </w:r>
      <w:r w:rsidR="00E84300" w:rsidRPr="00C0575A">
        <w:rPr>
          <w:rFonts w:ascii="Arial" w:hAnsi="Arial" w:cs="Arial"/>
          <w:szCs w:val="20"/>
        </w:rPr>
        <w:t>dle ne</w:t>
      </w:r>
      <w:r w:rsidRPr="00C0575A">
        <w:rPr>
          <w:rFonts w:ascii="Arial" w:hAnsi="Arial" w:cs="Arial"/>
          <w:szCs w:val="20"/>
        </w:rPr>
        <w:t>jlepší</w:t>
      </w:r>
      <w:r w:rsidR="00C10736" w:rsidRPr="00C0575A">
        <w:rPr>
          <w:rFonts w:ascii="Arial" w:hAnsi="Arial" w:cs="Arial"/>
          <w:szCs w:val="20"/>
        </w:rPr>
        <w:t>ch znalostí a</w:t>
      </w:r>
      <w:r w:rsidR="00C0575A">
        <w:rPr>
          <w:rFonts w:ascii="Arial" w:hAnsi="Arial" w:cs="Arial"/>
          <w:szCs w:val="20"/>
        </w:rPr>
        <w:t> </w:t>
      </w:r>
      <w:r w:rsidR="00C10736" w:rsidRPr="00C0575A">
        <w:rPr>
          <w:rFonts w:ascii="Arial" w:hAnsi="Arial" w:cs="Arial"/>
          <w:szCs w:val="20"/>
        </w:rPr>
        <w:t xml:space="preserve">schopností. </w:t>
      </w:r>
    </w:p>
    <w:p w:rsidR="007837D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>se zavazuje svou činnost uskutečňovat v souladu se zájmy Objednatele</w:t>
      </w:r>
      <w:r w:rsidR="0004096A">
        <w:rPr>
          <w:rFonts w:ascii="Arial" w:hAnsi="Arial" w:cs="Arial"/>
          <w:szCs w:val="20"/>
        </w:rPr>
        <w:t>,</w:t>
      </w:r>
      <w:r w:rsidR="00E84300" w:rsidRPr="00F34189">
        <w:rPr>
          <w:rFonts w:ascii="Arial" w:hAnsi="Arial" w:cs="Arial"/>
          <w:szCs w:val="20"/>
        </w:rPr>
        <w:t xml:space="preserve"> </w:t>
      </w:r>
      <w:r w:rsidR="0004096A" w:rsidRPr="0004096A">
        <w:rPr>
          <w:rFonts w:ascii="Arial" w:hAnsi="Arial" w:cs="Arial"/>
          <w:szCs w:val="20"/>
        </w:rPr>
        <w:t>chránit oprávněné zájmy Objednatele</w:t>
      </w:r>
      <w:r w:rsidR="0004096A">
        <w:rPr>
          <w:rFonts w:ascii="Arial" w:hAnsi="Arial" w:cs="Arial"/>
          <w:szCs w:val="20"/>
        </w:rPr>
        <w:t>,</w:t>
      </w:r>
      <w:r w:rsidR="0004096A" w:rsidRPr="0004096A">
        <w:rPr>
          <w:rFonts w:ascii="Arial" w:hAnsi="Arial" w:cs="Arial"/>
          <w:szCs w:val="20"/>
        </w:rPr>
        <w:t xml:space="preserve"> postupovat v souladu s jeho pokyny</w:t>
      </w:r>
      <w:r w:rsidR="0004096A" w:rsidRPr="00F34189">
        <w:rPr>
          <w:rFonts w:ascii="Arial" w:hAnsi="Arial" w:cs="Arial"/>
          <w:szCs w:val="20"/>
        </w:rPr>
        <w:t xml:space="preserve"> </w:t>
      </w:r>
      <w:r w:rsidR="00E84300" w:rsidRPr="00F34189">
        <w:rPr>
          <w:rFonts w:ascii="Arial" w:hAnsi="Arial" w:cs="Arial"/>
          <w:szCs w:val="20"/>
        </w:rPr>
        <w:t>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při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veškeré své činnosti dbát na dobré jméno Objednatele a nedopustit se jednání, které by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mohlo dobré jméno Objednatele jakkoliv ohrozit nebo poškodit.</w:t>
      </w:r>
    </w:p>
    <w:p w:rsidR="007837D9" w:rsidRDefault="007837D9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7837D9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 xml:space="preserve">poskytovat Objednateli </w:t>
      </w:r>
      <w:r w:rsidRPr="007837D9">
        <w:rPr>
          <w:rFonts w:ascii="Arial" w:hAnsi="Arial" w:cs="Arial"/>
          <w:szCs w:val="20"/>
        </w:rPr>
        <w:t xml:space="preserve">veškerou součinnost, kterou bude </w:t>
      </w:r>
      <w:r>
        <w:rPr>
          <w:rFonts w:ascii="Arial" w:hAnsi="Arial" w:cs="Arial"/>
          <w:szCs w:val="20"/>
        </w:rPr>
        <w:t>Objednatel důvodně požadovat.</w:t>
      </w:r>
    </w:p>
    <w:p w:rsidR="00484C80" w:rsidRDefault="000E02CF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0E02CF">
        <w:rPr>
          <w:rFonts w:ascii="Arial" w:hAnsi="Arial" w:cs="Arial"/>
          <w:szCs w:val="20"/>
        </w:rPr>
        <w:t xml:space="preserve">Poskytovatel se zavazuje poskytovat </w:t>
      </w:r>
      <w:r w:rsidR="00F165EE">
        <w:rPr>
          <w:rFonts w:ascii="Arial" w:hAnsi="Arial" w:cs="Arial"/>
          <w:szCs w:val="20"/>
        </w:rPr>
        <w:t>Objednateli</w:t>
      </w:r>
      <w:r w:rsidRPr="000E02CF">
        <w:rPr>
          <w:rFonts w:ascii="Arial" w:hAnsi="Arial" w:cs="Arial"/>
          <w:szCs w:val="20"/>
        </w:rPr>
        <w:t xml:space="preserve"> Služby za ceny nikoli vyšší než</w:t>
      </w:r>
      <w:r w:rsidR="00187CFC">
        <w:rPr>
          <w:rFonts w:ascii="Arial" w:hAnsi="Arial" w:cs="Arial"/>
          <w:szCs w:val="20"/>
        </w:rPr>
        <w:t> </w:t>
      </w:r>
      <w:r w:rsidR="0004096A">
        <w:rPr>
          <w:rFonts w:ascii="Arial" w:hAnsi="Arial" w:cs="Arial"/>
          <w:szCs w:val="20"/>
        </w:rPr>
        <w:t xml:space="preserve">specifikované v </w:t>
      </w:r>
      <w:r w:rsidRPr="000E02CF">
        <w:rPr>
          <w:rFonts w:ascii="Arial" w:hAnsi="Arial" w:cs="Arial"/>
          <w:szCs w:val="20"/>
        </w:rPr>
        <w:t>Přílo</w:t>
      </w:r>
      <w:r w:rsidR="0004096A">
        <w:rPr>
          <w:rFonts w:ascii="Arial" w:hAnsi="Arial" w:cs="Arial"/>
          <w:szCs w:val="20"/>
        </w:rPr>
        <w:t>ze</w:t>
      </w:r>
      <w:r w:rsidRPr="000E02CF">
        <w:rPr>
          <w:rFonts w:ascii="Arial" w:hAnsi="Arial" w:cs="Arial"/>
          <w:szCs w:val="20"/>
        </w:rPr>
        <w:t xml:space="preserve"> č. 3 této </w:t>
      </w:r>
      <w:r w:rsidR="0004096A">
        <w:rPr>
          <w:rFonts w:ascii="Arial" w:hAnsi="Arial" w:cs="Arial"/>
          <w:szCs w:val="20"/>
        </w:rPr>
        <w:t xml:space="preserve">Rámcové </w:t>
      </w:r>
      <w:r w:rsidRPr="000E02CF">
        <w:rPr>
          <w:rFonts w:ascii="Arial" w:hAnsi="Arial" w:cs="Arial"/>
          <w:szCs w:val="20"/>
        </w:rPr>
        <w:t>smlouvy</w:t>
      </w:r>
      <w:r w:rsidR="0004096A">
        <w:rPr>
          <w:rFonts w:ascii="Arial" w:hAnsi="Arial" w:cs="Arial"/>
          <w:szCs w:val="20"/>
        </w:rPr>
        <w:t xml:space="preserve"> a v případě </w:t>
      </w:r>
      <w:r w:rsidR="0004096A" w:rsidRPr="0004096A">
        <w:rPr>
          <w:rFonts w:ascii="Arial" w:hAnsi="Arial" w:cs="Arial"/>
          <w:szCs w:val="20"/>
        </w:rPr>
        <w:t xml:space="preserve">Doplňkových Služeb Plnění </w:t>
      </w:r>
      <w:r w:rsidR="00484C80">
        <w:rPr>
          <w:rFonts w:ascii="Arial" w:hAnsi="Arial" w:cs="Arial"/>
          <w:szCs w:val="20"/>
        </w:rPr>
        <w:t>za </w:t>
      </w:r>
      <w:r w:rsidR="0004096A">
        <w:rPr>
          <w:rFonts w:ascii="Arial" w:hAnsi="Arial" w:cs="Arial"/>
          <w:szCs w:val="20"/>
        </w:rPr>
        <w:t>ceny nikoli vyšší ne</w:t>
      </w:r>
      <w:r w:rsidR="00484C80">
        <w:rPr>
          <w:rFonts w:ascii="Arial" w:hAnsi="Arial" w:cs="Arial"/>
          <w:szCs w:val="20"/>
        </w:rPr>
        <w:t>ž uvedené</w:t>
      </w:r>
      <w:r w:rsidR="00484C80" w:rsidRPr="00484C80">
        <w:t xml:space="preserve"> </w:t>
      </w:r>
      <w:r w:rsidR="00484C80" w:rsidRPr="00484C80">
        <w:rPr>
          <w:rFonts w:ascii="Arial" w:hAnsi="Arial" w:cs="Arial"/>
          <w:szCs w:val="20"/>
        </w:rPr>
        <w:t xml:space="preserve">v ceníku Poskytovatele pro firemní klienty aktuálního ke dni </w:t>
      </w:r>
      <w:del w:id="102" w:author="Mesarčová Veronika Mgr. (MPSV)" w:date="2016-03-23T12:52:00Z">
        <w:r w:rsidR="00654C88" w:rsidDel="000C7DA1">
          <w:rPr>
            <w:rFonts w:ascii="Arial" w:hAnsi="Arial" w:cs="Arial"/>
            <w:szCs w:val="20"/>
          </w:rPr>
          <w:delText>uzavření Dílčí smlouvy</w:delText>
        </w:r>
      </w:del>
      <w:ins w:id="103" w:author="Mesarčová Veronika Mgr. (MPSV)" w:date="2016-03-23T12:52:00Z">
        <w:r w:rsidR="000C7DA1">
          <w:rPr>
            <w:rFonts w:ascii="Arial" w:hAnsi="Arial" w:cs="Arial"/>
            <w:szCs w:val="20"/>
          </w:rPr>
          <w:t>podání nabídky</w:t>
        </w:r>
      </w:ins>
      <w:r w:rsidR="00484C80" w:rsidRPr="00484C80">
        <w:rPr>
          <w:rFonts w:ascii="Arial" w:hAnsi="Arial" w:cs="Arial"/>
          <w:szCs w:val="20"/>
        </w:rPr>
        <w:t xml:space="preserve"> dle čl. II. </w:t>
      </w:r>
      <w:ins w:id="104" w:author="Mesarčová Veronika Mgr. (MPSV)" w:date="2016-03-23T12:52:00Z">
        <w:r w:rsidR="000C7DA1">
          <w:rPr>
            <w:rFonts w:ascii="Arial" w:hAnsi="Arial" w:cs="Arial"/>
            <w:szCs w:val="20"/>
          </w:rPr>
          <w:t xml:space="preserve">odst. 3 </w:t>
        </w:r>
      </w:ins>
      <w:r w:rsidR="00484C80" w:rsidRPr="00484C80">
        <w:rPr>
          <w:rFonts w:ascii="Arial" w:hAnsi="Arial" w:cs="Arial"/>
          <w:szCs w:val="20"/>
        </w:rPr>
        <w:t>této Rámcové smlouvy.</w:t>
      </w:r>
    </w:p>
    <w:p w:rsidR="00484C80" w:rsidRDefault="00484C80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484C80">
        <w:rPr>
          <w:rFonts w:ascii="Arial" w:hAnsi="Arial" w:cs="Arial"/>
          <w:szCs w:val="20"/>
        </w:rPr>
        <w:t xml:space="preserve">Poskytovatel se zavazuje </w:t>
      </w:r>
      <w:r>
        <w:rPr>
          <w:rFonts w:ascii="Arial" w:hAnsi="Arial" w:cs="Arial"/>
          <w:szCs w:val="20"/>
        </w:rPr>
        <w:t>uchovávat provozní a lokalizační údaje Objednatele</w:t>
      </w:r>
      <w:r w:rsidRPr="00484C80">
        <w:rPr>
          <w:rFonts w:ascii="Arial" w:hAnsi="Arial" w:cs="Arial"/>
          <w:szCs w:val="20"/>
        </w:rPr>
        <w:t xml:space="preserve"> ve smyslu ust. § 97 </w:t>
      </w:r>
      <w:r>
        <w:rPr>
          <w:rFonts w:ascii="Arial" w:hAnsi="Arial" w:cs="Arial"/>
          <w:szCs w:val="20"/>
        </w:rPr>
        <w:t>Zákona</w:t>
      </w:r>
      <w:r w:rsidRPr="00484C80">
        <w:rPr>
          <w:rFonts w:ascii="Arial" w:hAnsi="Arial" w:cs="Arial"/>
          <w:szCs w:val="20"/>
        </w:rPr>
        <w:t xml:space="preserve"> o elektronických komunikacích na území Evropské unie.</w:t>
      </w:r>
    </w:p>
    <w:p w:rsidR="00040E06" w:rsidRPr="00484C80" w:rsidRDefault="00040E06" w:rsidP="00040E06">
      <w:pPr>
        <w:spacing w:line="280" w:lineRule="atLeast"/>
        <w:ind w:left="720"/>
        <w:rPr>
          <w:rFonts w:ascii="Arial" w:hAnsi="Arial" w:cs="Arial"/>
          <w:szCs w:val="20"/>
        </w:rPr>
      </w:pP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 poskytovat Plnění dle této Rámcové s</w:t>
      </w:r>
      <w:r w:rsidR="00E84300" w:rsidRPr="00F34189">
        <w:rPr>
          <w:rFonts w:ascii="Arial" w:hAnsi="Arial" w:cs="Arial"/>
          <w:szCs w:val="20"/>
        </w:rPr>
        <w:t xml:space="preserve">mlouvy sám, nebo s využitím subdodavatelů.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písemně informovat Objednatele o subdodavatelích (včetně jejich identi</w:t>
      </w:r>
      <w:r>
        <w:rPr>
          <w:rFonts w:ascii="Arial" w:hAnsi="Arial" w:cs="Arial"/>
          <w:szCs w:val="20"/>
        </w:rPr>
        <w:t>fikačních údajů a o tom, které S</w:t>
      </w:r>
      <w:r w:rsidR="00E84300" w:rsidRPr="00F34189">
        <w:rPr>
          <w:rFonts w:ascii="Arial" w:hAnsi="Arial" w:cs="Arial"/>
          <w:szCs w:val="20"/>
        </w:rPr>
        <w:t>lužby každý ze subdodavatelů poskytuje) a</w:t>
      </w:r>
      <w:r w:rsidR="00755940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o jejich změně, a to nejpozději do </w:t>
      </w:r>
      <w:r>
        <w:rPr>
          <w:rFonts w:ascii="Arial" w:hAnsi="Arial" w:cs="Arial"/>
          <w:szCs w:val="20"/>
        </w:rPr>
        <w:t>7 kalendářních</w:t>
      </w:r>
      <w:r w:rsidR="00E84300" w:rsidRPr="00F34189">
        <w:rPr>
          <w:rFonts w:ascii="Arial" w:hAnsi="Arial" w:cs="Arial"/>
          <w:szCs w:val="20"/>
        </w:rPr>
        <w:t xml:space="preserve"> dnů ode dne, kdy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vstoupil se subdodavatelem ve smluvní vztah či ode dne, kdy nastala změna. </w:t>
      </w:r>
      <w:r>
        <w:rPr>
          <w:rFonts w:ascii="Arial" w:hAnsi="Arial" w:cs="Arial"/>
          <w:szCs w:val="20"/>
        </w:rPr>
        <w:t>Poskytovatel se zavazuje</w:t>
      </w:r>
      <w:r w:rsidR="00E84300" w:rsidRPr="00F34189">
        <w:rPr>
          <w:rFonts w:ascii="Arial" w:hAnsi="Arial" w:cs="Arial"/>
          <w:szCs w:val="20"/>
        </w:rPr>
        <w:t xml:space="preserve"> zajistit, aby osoby,</w:t>
      </w:r>
      <w:r>
        <w:rPr>
          <w:rFonts w:ascii="Arial" w:hAnsi="Arial" w:cs="Arial"/>
          <w:szCs w:val="20"/>
        </w:rPr>
        <w:t xml:space="preserve"> jejichž prostřednictvím poskytuje Plnění dle této Rámcové smlouvy</w:t>
      </w:r>
      <w:r w:rsidR="00E84300" w:rsidRPr="00F34189">
        <w:rPr>
          <w:rFonts w:ascii="Arial" w:hAnsi="Arial" w:cs="Arial"/>
          <w:szCs w:val="20"/>
        </w:rPr>
        <w:t>, byly</w:t>
      </w:r>
      <w:r w:rsidR="007A4138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písemně zavázány k tomu, aby svou činnost vykonávaly za respektování všech ustanovení tak, jak </w:t>
      </w:r>
      <w:r>
        <w:rPr>
          <w:rFonts w:ascii="Arial" w:hAnsi="Arial" w:cs="Arial"/>
          <w:szCs w:val="20"/>
        </w:rPr>
        <w:t>jsou pro Poskytovatele</w:t>
      </w:r>
      <w:r w:rsidR="00E84300" w:rsidRPr="00F34189">
        <w:rPr>
          <w:rFonts w:ascii="Arial" w:hAnsi="Arial" w:cs="Arial"/>
          <w:szCs w:val="20"/>
        </w:rPr>
        <w:t xml:space="preserve"> sjednána v</w:t>
      </w:r>
      <w:r>
        <w:rPr>
          <w:rFonts w:ascii="Arial" w:hAnsi="Arial" w:cs="Arial"/>
          <w:szCs w:val="20"/>
        </w:rPr>
        <w:t> této Rámcové s</w:t>
      </w:r>
      <w:r w:rsidR="00E84300" w:rsidRPr="00F34189">
        <w:rPr>
          <w:rFonts w:ascii="Arial" w:hAnsi="Arial" w:cs="Arial"/>
          <w:szCs w:val="20"/>
        </w:rPr>
        <w:t>mlouvě.</w:t>
      </w:r>
    </w:p>
    <w:p w:rsidR="00E84300" w:rsidRPr="00F34189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E84300" w:rsidRPr="00F34189">
        <w:rPr>
          <w:rFonts w:ascii="Arial" w:hAnsi="Arial" w:cs="Arial"/>
          <w:szCs w:val="20"/>
        </w:rPr>
        <w:t xml:space="preserve"> je oprávněn změnit subdodavatele, pomocí něhož prokázal část splnění kvalifikace v rámci zadávacího řízení Veřejné zakázky, na základě něhož byla uzavřena </w:t>
      </w:r>
      <w:r>
        <w:rPr>
          <w:rFonts w:ascii="Arial" w:hAnsi="Arial" w:cs="Arial"/>
          <w:szCs w:val="20"/>
        </w:rPr>
        <w:t>tato R</w:t>
      </w:r>
      <w:r w:rsidR="00E84300" w:rsidRPr="00F34189">
        <w:rPr>
          <w:rFonts w:ascii="Arial" w:hAnsi="Arial" w:cs="Arial"/>
          <w:szCs w:val="20"/>
        </w:rPr>
        <w:t>ámcová smlouva, jen z vážných objektivních důvodů a s předchozím písemným souhlasem Objednatele, přičemž nový subdodavatel musí disponovat kvalifikací ve stejném či větším rozsahu, kterou pů</w:t>
      </w:r>
      <w:r>
        <w:rPr>
          <w:rFonts w:ascii="Arial" w:hAnsi="Arial" w:cs="Arial"/>
          <w:szCs w:val="20"/>
        </w:rPr>
        <w:t>vodní subdodavatel prokázal za Poskytovatele</w:t>
      </w:r>
      <w:r w:rsidR="00E84300" w:rsidRPr="00F34189">
        <w:rPr>
          <w:rFonts w:ascii="Arial" w:hAnsi="Arial" w:cs="Arial"/>
          <w:szCs w:val="20"/>
        </w:rPr>
        <w:t xml:space="preserve">. Subdodavatel, pomocí kterého </w:t>
      </w:r>
      <w:r>
        <w:rPr>
          <w:rFonts w:ascii="Arial" w:hAnsi="Arial" w:cs="Arial"/>
          <w:szCs w:val="20"/>
        </w:rPr>
        <w:t xml:space="preserve">Poskytovatel </w:t>
      </w:r>
      <w:r w:rsidR="00E84300" w:rsidRPr="00F34189">
        <w:rPr>
          <w:rFonts w:ascii="Arial" w:hAnsi="Arial" w:cs="Arial"/>
          <w:szCs w:val="20"/>
        </w:rPr>
        <w:t xml:space="preserve">prokázal část splnění kvalifikace Veřejné zakázky, </w:t>
      </w:r>
      <w:r>
        <w:rPr>
          <w:rFonts w:ascii="Arial" w:hAnsi="Arial" w:cs="Arial"/>
          <w:szCs w:val="20"/>
        </w:rPr>
        <w:t>je povinen</w:t>
      </w:r>
      <w:r w:rsidR="00E84300" w:rsidRPr="00F34189">
        <w:rPr>
          <w:rFonts w:ascii="Arial" w:hAnsi="Arial" w:cs="Arial"/>
          <w:szCs w:val="20"/>
        </w:rPr>
        <w:t xml:space="preserve"> poskytovat i</w:t>
      </w:r>
      <w:r>
        <w:rPr>
          <w:rFonts w:ascii="Arial" w:hAnsi="Arial" w:cs="Arial"/>
          <w:szCs w:val="20"/>
        </w:rPr>
        <w:t> tomu odpovídající část P</w:t>
      </w:r>
      <w:r w:rsidR="00E84300" w:rsidRPr="00F34189">
        <w:rPr>
          <w:rFonts w:ascii="Arial" w:hAnsi="Arial" w:cs="Arial"/>
          <w:szCs w:val="20"/>
        </w:rPr>
        <w:t xml:space="preserve">lnění. Objednatel </w:t>
      </w:r>
      <w:r>
        <w:rPr>
          <w:rFonts w:ascii="Arial" w:hAnsi="Arial" w:cs="Arial"/>
          <w:szCs w:val="20"/>
        </w:rPr>
        <w:t xml:space="preserve">není oprávněn </w:t>
      </w:r>
      <w:r w:rsidR="00E84300" w:rsidRPr="00F34189">
        <w:rPr>
          <w:rFonts w:ascii="Arial" w:hAnsi="Arial" w:cs="Arial"/>
          <w:szCs w:val="20"/>
        </w:rPr>
        <w:t>souhlas se změnou subdodavatele bez objektivních důvodů odmítnout, poku</w:t>
      </w:r>
      <w:r>
        <w:rPr>
          <w:rFonts w:ascii="Arial" w:hAnsi="Arial" w:cs="Arial"/>
          <w:szCs w:val="20"/>
        </w:rPr>
        <w:t>d mu budou příslušné doklady ve s</w:t>
      </w:r>
      <w:r w:rsidR="00E84300" w:rsidRPr="00F34189">
        <w:rPr>
          <w:rFonts w:ascii="Arial" w:hAnsi="Arial" w:cs="Arial"/>
          <w:szCs w:val="20"/>
        </w:rPr>
        <w:t>jednané lhůtě předloženy.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 w:rsidRPr="00D52348">
        <w:rPr>
          <w:rFonts w:ascii="Arial" w:hAnsi="Arial" w:cs="Arial"/>
          <w:szCs w:val="20"/>
        </w:rPr>
        <w:t xml:space="preserve">Poskytovatel se zavazuje poskytnout </w:t>
      </w:r>
      <w:r>
        <w:rPr>
          <w:rFonts w:ascii="Arial" w:hAnsi="Arial" w:cs="Arial"/>
          <w:szCs w:val="20"/>
        </w:rPr>
        <w:t>Objednateli</w:t>
      </w:r>
      <w:r w:rsidRPr="00D52348">
        <w:rPr>
          <w:rFonts w:ascii="Arial" w:hAnsi="Arial" w:cs="Arial"/>
          <w:szCs w:val="20"/>
        </w:rPr>
        <w:t xml:space="preserve"> součinnost pro splnění uveřejňovacích povinností dle ust. § 147a Z</w:t>
      </w:r>
      <w:r>
        <w:rPr>
          <w:rFonts w:ascii="Arial" w:hAnsi="Arial" w:cs="Arial"/>
          <w:szCs w:val="20"/>
        </w:rPr>
        <w:t>ákona o veřejných zakázkách</w:t>
      </w:r>
      <w:r w:rsidRPr="00D52348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Pr="00D52348">
        <w:rPr>
          <w:rFonts w:ascii="Arial" w:hAnsi="Arial" w:cs="Arial"/>
          <w:szCs w:val="20"/>
        </w:rPr>
        <w:t xml:space="preserve"> je podle ustanovení § 2 písm. e) zákona č. 320/2001 Sb., o finanční kontrole ve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veřejné správě a o změně některých zákonů, ve znění pozdějších předpisů, osobou povinnou spolupůsobit při výkonu finanční kontroly prováděné v souvislosti s úhradou zboží nebo služeb z veřejných výdajů, tj. </w:t>
      </w: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 umožnit osobám oprávněným k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výkonu kontroly provést kontrolu dokladů souvisejících s plněním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(tj.</w:t>
      </w:r>
      <w:r w:rsidR="0004096A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originálního vyhotovení </w:t>
      </w:r>
      <w:r w:rsidR="0004096A"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>Rámcové smlouvy včetně jejich</w:t>
      </w:r>
      <w:r w:rsidR="0004096A">
        <w:rPr>
          <w:rFonts w:ascii="Arial" w:hAnsi="Arial" w:cs="Arial"/>
          <w:szCs w:val="20"/>
        </w:rPr>
        <w:t xml:space="preserve"> dodatků, originálů </w:t>
      </w:r>
      <w:r w:rsidRPr="00D52348">
        <w:rPr>
          <w:rFonts w:ascii="Arial" w:hAnsi="Arial" w:cs="Arial"/>
          <w:szCs w:val="20"/>
        </w:rPr>
        <w:t xml:space="preserve">daňových dokladů a dalších dokladů vztahujících se k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smlouvy), a to po dobu danou právními předpisy </w:t>
      </w:r>
      <w:r w:rsidR="0004096A">
        <w:rPr>
          <w:rFonts w:ascii="Arial" w:hAnsi="Arial" w:cs="Arial"/>
          <w:szCs w:val="20"/>
        </w:rPr>
        <w:t xml:space="preserve">platnými a účinnými na území </w:t>
      </w:r>
      <w:r w:rsidRPr="00D52348">
        <w:rPr>
          <w:rFonts w:ascii="Arial" w:hAnsi="Arial" w:cs="Arial"/>
          <w:szCs w:val="20"/>
        </w:rPr>
        <w:t>České republiky k jejich archivaci</w:t>
      </w:r>
      <w:r w:rsidR="0004096A">
        <w:rPr>
          <w:rFonts w:ascii="Arial" w:hAnsi="Arial" w:cs="Arial"/>
          <w:szCs w:val="20"/>
        </w:rPr>
        <w:t>.</w:t>
      </w:r>
    </w:p>
    <w:p w:rsidR="00D52348" w:rsidRDefault="00D52348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</w:t>
      </w:r>
      <w:r w:rsidRPr="00D52348">
        <w:rPr>
          <w:rFonts w:ascii="Arial" w:hAnsi="Arial" w:cs="Arial"/>
          <w:szCs w:val="20"/>
        </w:rPr>
        <w:t>se zavazuje</w:t>
      </w:r>
      <w:r>
        <w:rPr>
          <w:rFonts w:ascii="Arial" w:hAnsi="Arial" w:cs="Arial"/>
          <w:szCs w:val="20"/>
        </w:rPr>
        <w:t>,</w:t>
      </w:r>
      <w:r w:rsidRPr="00D52348">
        <w:rPr>
          <w:rFonts w:ascii="Arial" w:hAnsi="Arial" w:cs="Arial"/>
          <w:szCs w:val="20"/>
        </w:rPr>
        <w:t xml:space="preserve"> vzhledem k </w:t>
      </w:r>
      <w:r>
        <w:rPr>
          <w:rFonts w:ascii="Arial" w:hAnsi="Arial" w:cs="Arial"/>
          <w:szCs w:val="20"/>
        </w:rPr>
        <w:t>spolu</w:t>
      </w:r>
      <w:r w:rsidRPr="00D52348">
        <w:rPr>
          <w:rFonts w:ascii="Arial" w:hAnsi="Arial" w:cs="Arial"/>
          <w:szCs w:val="20"/>
        </w:rPr>
        <w:t xml:space="preserve">financování </w:t>
      </w:r>
      <w:r>
        <w:rPr>
          <w:rFonts w:ascii="Arial" w:hAnsi="Arial" w:cs="Arial"/>
          <w:szCs w:val="20"/>
        </w:rPr>
        <w:t xml:space="preserve">Plnění dle této Rámcové smlouvy </w:t>
      </w:r>
      <w:r w:rsidRPr="00D52348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prostředků určených pro proje</w:t>
      </w:r>
      <w:r>
        <w:rPr>
          <w:rFonts w:ascii="Arial" w:hAnsi="Arial" w:cs="Arial"/>
          <w:szCs w:val="20"/>
        </w:rPr>
        <w:t>kty Evropského sociálního fondu,</w:t>
      </w:r>
      <w:r w:rsidRPr="00D52348">
        <w:rPr>
          <w:rFonts w:ascii="Arial" w:hAnsi="Arial" w:cs="Arial"/>
          <w:szCs w:val="20"/>
        </w:rPr>
        <w:t xml:space="preserve"> umožnit z</w:t>
      </w:r>
      <w:r>
        <w:rPr>
          <w:rFonts w:ascii="Arial" w:hAnsi="Arial" w:cs="Arial"/>
          <w:szCs w:val="20"/>
        </w:rPr>
        <w:t xml:space="preserve">mocněncům pověřených orgánů </w:t>
      </w:r>
      <w:r w:rsidRPr="00D52348">
        <w:rPr>
          <w:rFonts w:ascii="Arial" w:hAnsi="Arial" w:cs="Arial"/>
          <w:szCs w:val="20"/>
        </w:rPr>
        <w:t xml:space="preserve">provést kontrolu plnění </w:t>
      </w:r>
      <w:r>
        <w:rPr>
          <w:rFonts w:ascii="Arial" w:hAnsi="Arial" w:cs="Arial"/>
          <w:szCs w:val="20"/>
        </w:rPr>
        <w:t xml:space="preserve">této </w:t>
      </w:r>
      <w:r w:rsidRPr="00D52348">
        <w:rPr>
          <w:rFonts w:ascii="Arial" w:hAnsi="Arial" w:cs="Arial"/>
          <w:szCs w:val="20"/>
        </w:rPr>
        <w:t xml:space="preserve">Rámcové </w:t>
      </w:r>
      <w:r>
        <w:rPr>
          <w:rFonts w:ascii="Arial" w:hAnsi="Arial" w:cs="Arial"/>
          <w:szCs w:val="20"/>
        </w:rPr>
        <w:t>smlouvy a D</w:t>
      </w:r>
      <w:r w:rsidRPr="00D52348">
        <w:rPr>
          <w:rFonts w:ascii="Arial" w:hAnsi="Arial" w:cs="Arial"/>
          <w:szCs w:val="20"/>
        </w:rPr>
        <w:t>ílčích smlu</w:t>
      </w:r>
      <w:r>
        <w:rPr>
          <w:rFonts w:ascii="Arial" w:hAnsi="Arial" w:cs="Arial"/>
          <w:szCs w:val="20"/>
        </w:rPr>
        <w:t>v</w:t>
      </w:r>
      <w:r w:rsidRPr="00D52348">
        <w:rPr>
          <w:rFonts w:ascii="Arial" w:hAnsi="Arial" w:cs="Arial"/>
          <w:szCs w:val="20"/>
        </w:rPr>
        <w:t>, a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to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jak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>během plnění Rámcové smlouvy</w:t>
      </w:r>
      <w:r>
        <w:rPr>
          <w:rFonts w:ascii="Arial" w:hAnsi="Arial" w:cs="Arial"/>
          <w:szCs w:val="20"/>
        </w:rPr>
        <w:t xml:space="preserve"> a D</w:t>
      </w:r>
      <w:r w:rsidRPr="00D52348">
        <w:rPr>
          <w:rFonts w:ascii="Arial" w:hAnsi="Arial" w:cs="Arial"/>
          <w:szCs w:val="20"/>
        </w:rPr>
        <w:t>ílčích smluv, tak 10 let po ukončení realizace projektu,</w:t>
      </w:r>
      <w:r w:rsidR="0004096A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 jehož prostředků je Plnění spolufinancováno,</w:t>
      </w:r>
      <w:r w:rsidRPr="00D52348">
        <w:rPr>
          <w:rFonts w:ascii="Arial" w:hAnsi="Arial" w:cs="Arial"/>
          <w:szCs w:val="20"/>
        </w:rPr>
        <w:t xml:space="preserve"> přičemž tato lhůta začíná běžet 1.</w:t>
      </w:r>
      <w:r w:rsidR="006D1804">
        <w:rPr>
          <w:rFonts w:ascii="Arial" w:hAnsi="Arial" w:cs="Arial"/>
          <w:szCs w:val="20"/>
        </w:rPr>
        <w:t> </w:t>
      </w:r>
      <w:r w:rsidRPr="00D52348">
        <w:rPr>
          <w:rFonts w:ascii="Arial" w:hAnsi="Arial" w:cs="Arial"/>
          <w:szCs w:val="20"/>
        </w:rPr>
        <w:t xml:space="preserve">ledna následujícího kalendářního roku poté, kdy byla </w:t>
      </w:r>
      <w:r>
        <w:rPr>
          <w:rFonts w:ascii="Arial" w:hAnsi="Arial" w:cs="Arial"/>
          <w:szCs w:val="20"/>
        </w:rPr>
        <w:t>Poskytovateli</w:t>
      </w:r>
      <w:r w:rsidRPr="00D52348">
        <w:rPr>
          <w:rFonts w:ascii="Arial" w:hAnsi="Arial" w:cs="Arial"/>
          <w:szCs w:val="20"/>
        </w:rPr>
        <w:t xml:space="preserve"> vyplacena závěrečná platba</w:t>
      </w:r>
      <w:r>
        <w:rPr>
          <w:rFonts w:ascii="Arial" w:hAnsi="Arial" w:cs="Arial"/>
          <w:szCs w:val="20"/>
        </w:rPr>
        <w:t>.</w:t>
      </w:r>
      <w:r w:rsidRPr="00D52348">
        <w:rPr>
          <w:rFonts w:ascii="Arial" w:hAnsi="Arial" w:cs="Arial"/>
          <w:szCs w:val="20"/>
        </w:rPr>
        <w:t xml:space="preserve"> Veškerá kontrola bude provedena po předběžné dohodě s </w:t>
      </w:r>
      <w:r>
        <w:rPr>
          <w:rFonts w:ascii="Arial" w:hAnsi="Arial" w:cs="Arial"/>
          <w:szCs w:val="20"/>
        </w:rPr>
        <w:t>Poskytovatelem</w:t>
      </w:r>
      <w:r w:rsidRPr="00D52348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Poskytovatel</w:t>
      </w:r>
      <w:r w:rsidRPr="00D52348">
        <w:rPr>
          <w:rFonts w:ascii="Arial" w:hAnsi="Arial" w:cs="Arial"/>
          <w:szCs w:val="20"/>
        </w:rPr>
        <w:t xml:space="preserve"> se rovněž zavazuje k poskytnutí nezbytných informací pro </w:t>
      </w:r>
      <w:r>
        <w:rPr>
          <w:rFonts w:ascii="Arial" w:hAnsi="Arial" w:cs="Arial"/>
          <w:szCs w:val="20"/>
        </w:rPr>
        <w:t>účely zpracování monitorovací zprávy a žádos</w:t>
      </w:r>
      <w:r w:rsidRPr="00D52348">
        <w:rPr>
          <w:rFonts w:ascii="Arial" w:hAnsi="Arial" w:cs="Arial"/>
          <w:szCs w:val="20"/>
        </w:rPr>
        <w:t>ti o platbu předkládané příjemcem finanční podpory.</w:t>
      </w:r>
    </w:p>
    <w:p w:rsidR="00E84300" w:rsidRDefault="00165FF4" w:rsidP="006D4762">
      <w:pPr>
        <w:numPr>
          <w:ilvl w:val="0"/>
          <w:numId w:val="21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zaplatit</w:t>
      </w:r>
      <w:r w:rsidR="00E84300" w:rsidRPr="00F34189">
        <w:rPr>
          <w:rFonts w:ascii="Arial" w:hAnsi="Arial" w:cs="Arial"/>
          <w:szCs w:val="20"/>
        </w:rPr>
        <w:t xml:space="preserve"> Objednateli vešker</w:t>
      </w:r>
      <w:r w:rsidR="00C10736">
        <w:rPr>
          <w:rFonts w:ascii="Arial" w:hAnsi="Arial" w:cs="Arial"/>
          <w:szCs w:val="20"/>
        </w:rPr>
        <w:t>ou škodu</w:t>
      </w:r>
      <w:r w:rsidR="0004096A">
        <w:rPr>
          <w:rFonts w:ascii="Arial" w:hAnsi="Arial" w:cs="Arial"/>
          <w:szCs w:val="20"/>
        </w:rPr>
        <w:t xml:space="preserve"> či jinou újmu</w:t>
      </w:r>
      <w:r w:rsidR="00C10736">
        <w:rPr>
          <w:rFonts w:ascii="Arial" w:hAnsi="Arial" w:cs="Arial"/>
          <w:szCs w:val="20"/>
        </w:rPr>
        <w:t>, která mu vznikne při plnění předmětu této Rámcové s</w:t>
      </w:r>
      <w:r w:rsidR="00E84300" w:rsidRPr="00F34189">
        <w:rPr>
          <w:rFonts w:ascii="Arial" w:hAnsi="Arial" w:cs="Arial"/>
          <w:szCs w:val="20"/>
        </w:rPr>
        <w:t>mlouvy</w:t>
      </w:r>
      <w:r w:rsidR="00C10736">
        <w:rPr>
          <w:rFonts w:ascii="Arial" w:hAnsi="Arial" w:cs="Arial"/>
          <w:szCs w:val="20"/>
        </w:rPr>
        <w:t xml:space="preserve"> nebo Dílčí smlouvy v případě, že poskytované P</w:t>
      </w:r>
      <w:r w:rsidR="00E84300" w:rsidRPr="00F34189">
        <w:rPr>
          <w:rFonts w:ascii="Arial" w:hAnsi="Arial" w:cs="Arial"/>
          <w:szCs w:val="20"/>
        </w:rPr>
        <w:t>lnění se ukáže být nedostatečné, ne</w:t>
      </w:r>
      <w:r w:rsidR="00C10736">
        <w:rPr>
          <w:rFonts w:ascii="Arial" w:hAnsi="Arial" w:cs="Arial"/>
          <w:szCs w:val="20"/>
        </w:rPr>
        <w:t>úplné a/nebo v rozporu s touto Rámcovou s</w:t>
      </w:r>
      <w:r w:rsidR="00E84300" w:rsidRPr="00F34189">
        <w:rPr>
          <w:rFonts w:ascii="Arial" w:hAnsi="Arial" w:cs="Arial"/>
          <w:szCs w:val="20"/>
        </w:rPr>
        <w:t>mlouvou</w:t>
      </w:r>
      <w:r w:rsidR="00FA27B2">
        <w:rPr>
          <w:rFonts w:ascii="Arial" w:hAnsi="Arial" w:cs="Arial"/>
          <w:szCs w:val="20"/>
        </w:rPr>
        <w:t xml:space="preserve">, </w:t>
      </w:r>
      <w:r w:rsidR="00C10736">
        <w:rPr>
          <w:rFonts w:ascii="Arial" w:hAnsi="Arial" w:cs="Arial"/>
          <w:szCs w:val="20"/>
        </w:rPr>
        <w:t>Dílčí smlouvou</w:t>
      </w:r>
      <w:r w:rsidR="00E84300" w:rsidRPr="00F34189">
        <w:rPr>
          <w:rFonts w:ascii="Arial" w:hAnsi="Arial" w:cs="Arial"/>
          <w:szCs w:val="20"/>
        </w:rPr>
        <w:t xml:space="preserve"> či s platnými </w:t>
      </w:r>
      <w:r w:rsidR="00C10736">
        <w:rPr>
          <w:rFonts w:ascii="Arial" w:hAnsi="Arial" w:cs="Arial"/>
          <w:szCs w:val="20"/>
        </w:rPr>
        <w:t xml:space="preserve">a účinnými </w:t>
      </w:r>
      <w:r w:rsidR="00E84300" w:rsidRPr="00F34189">
        <w:rPr>
          <w:rFonts w:ascii="Arial" w:hAnsi="Arial" w:cs="Arial"/>
          <w:szCs w:val="20"/>
        </w:rPr>
        <w:t>právními předpisy.</w:t>
      </w:r>
    </w:p>
    <w:p w:rsidR="0000204D" w:rsidRPr="00F7365D" w:rsidRDefault="0000204D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>Pojištění</w:t>
      </w:r>
    </w:p>
    <w:p w:rsidR="0000204D" w:rsidRP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mít</w:t>
      </w:r>
      <w:r w:rsidR="0000204D" w:rsidRPr="00F34189">
        <w:rPr>
          <w:rFonts w:ascii="Arial" w:hAnsi="Arial" w:cs="Arial"/>
          <w:szCs w:val="20"/>
        </w:rPr>
        <w:t xml:space="preserve"> po celou dobu trvání </w:t>
      </w:r>
      <w:r>
        <w:rPr>
          <w:rFonts w:ascii="Arial" w:hAnsi="Arial" w:cs="Arial"/>
          <w:szCs w:val="20"/>
        </w:rPr>
        <w:t>této Rámcové s</w:t>
      </w:r>
      <w:r w:rsidR="0000204D" w:rsidRPr="00F34189">
        <w:rPr>
          <w:rFonts w:ascii="Arial" w:hAnsi="Arial" w:cs="Arial"/>
          <w:szCs w:val="20"/>
        </w:rPr>
        <w:t>mlouvy a Dílčí</w:t>
      </w:r>
      <w:r w:rsidR="007837D9">
        <w:rPr>
          <w:rFonts w:ascii="Arial" w:hAnsi="Arial" w:cs="Arial"/>
          <w:szCs w:val="20"/>
        </w:rPr>
        <w:t>ch smluv</w:t>
      </w:r>
      <w:r w:rsidR="0000204D" w:rsidRPr="00F34189">
        <w:rPr>
          <w:rFonts w:ascii="Arial" w:hAnsi="Arial" w:cs="Arial"/>
          <w:szCs w:val="20"/>
        </w:rPr>
        <w:t xml:space="preserve"> sjednáno pojištění odpovědnosti za ú</w:t>
      </w:r>
      <w:r>
        <w:rPr>
          <w:rFonts w:ascii="Arial" w:hAnsi="Arial" w:cs="Arial"/>
          <w:szCs w:val="20"/>
        </w:rPr>
        <w:t>jmy způsobené v souvislosti s touto Rámcovou s</w:t>
      </w:r>
      <w:r w:rsidR="0000204D" w:rsidRPr="00F34189">
        <w:rPr>
          <w:rFonts w:ascii="Arial" w:hAnsi="Arial" w:cs="Arial"/>
          <w:szCs w:val="20"/>
        </w:rPr>
        <w:t>mlouvou a Dílčí</w:t>
      </w:r>
      <w:r w:rsidR="007837D9">
        <w:rPr>
          <w:rFonts w:ascii="Arial" w:hAnsi="Arial" w:cs="Arial"/>
          <w:szCs w:val="20"/>
        </w:rPr>
        <w:t>mi smlouvami</w:t>
      </w:r>
      <w:r w:rsidR="0000204D" w:rsidRPr="00F3418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Poskytovatelem nebo osobou, za niž Poskytovatel</w:t>
      </w:r>
      <w:r w:rsidR="0000204D" w:rsidRPr="00F34189">
        <w:rPr>
          <w:rFonts w:ascii="Arial" w:hAnsi="Arial" w:cs="Arial"/>
          <w:szCs w:val="20"/>
        </w:rPr>
        <w:t xml:space="preserve"> odpovídá, s pojistnou částkou nejméně ve </w:t>
      </w:r>
      <w:r w:rsidR="00755940" w:rsidRPr="009C3F25">
        <w:rPr>
          <w:rFonts w:ascii="Arial" w:hAnsi="Arial" w:cs="Arial"/>
          <w:szCs w:val="20"/>
        </w:rPr>
        <w:t xml:space="preserve">výši </w:t>
      </w:r>
      <w:r w:rsidR="00C0575A" w:rsidRPr="009C3F25">
        <w:rPr>
          <w:rFonts w:ascii="Arial" w:hAnsi="Arial" w:cs="Arial"/>
          <w:szCs w:val="20"/>
        </w:rPr>
        <w:t>10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="006F71E0">
        <w:rPr>
          <w:rFonts w:ascii="Arial" w:hAnsi="Arial" w:cs="Arial"/>
          <w:szCs w:val="20"/>
        </w:rPr>
        <w:t>.</w:t>
      </w:r>
      <w:r w:rsidR="0000204D" w:rsidRPr="009C3F25">
        <w:rPr>
          <w:rFonts w:ascii="Arial" w:hAnsi="Arial" w:cs="Arial"/>
          <w:szCs w:val="20"/>
        </w:rPr>
        <w:t>000</w:t>
      </w:r>
      <w:r w:rsidRPr="009C3F25">
        <w:rPr>
          <w:rFonts w:ascii="Arial" w:hAnsi="Arial" w:cs="Arial"/>
          <w:szCs w:val="20"/>
        </w:rPr>
        <w:t>,-</w:t>
      </w:r>
      <w:r w:rsidR="0000204D" w:rsidRPr="009C3F25">
        <w:rPr>
          <w:rFonts w:ascii="Arial" w:hAnsi="Arial" w:cs="Arial"/>
          <w:szCs w:val="20"/>
        </w:rPr>
        <w:t xml:space="preserve"> Kč.</w:t>
      </w:r>
    </w:p>
    <w:p w:rsidR="0000204D" w:rsidRDefault="00D46704" w:rsidP="006D4762">
      <w:pPr>
        <w:numPr>
          <w:ilvl w:val="0"/>
          <w:numId w:val="1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Poskytovatel se zavazuje</w:t>
      </w:r>
      <w:r w:rsidR="0000204D" w:rsidRPr="00F34189">
        <w:rPr>
          <w:rFonts w:ascii="Arial" w:hAnsi="Arial" w:cs="Arial"/>
          <w:szCs w:val="20"/>
        </w:rPr>
        <w:t xml:space="preserve"> na základě písemné žádosti Objednatele předložit Objednateli pojistnou smlouvu</w:t>
      </w:r>
      <w:r>
        <w:rPr>
          <w:rFonts w:ascii="Arial" w:hAnsi="Arial" w:cs="Arial"/>
          <w:szCs w:val="20"/>
        </w:rPr>
        <w:t xml:space="preserve"> či pojistný certifikát</w:t>
      </w:r>
      <w:r w:rsidR="0000204D" w:rsidRPr="00F34189">
        <w:rPr>
          <w:rFonts w:ascii="Arial" w:hAnsi="Arial" w:cs="Arial"/>
          <w:szCs w:val="20"/>
        </w:rPr>
        <w:t xml:space="preserve">, včetně potvrzení pojistitele o zaplacení pojistného </w:t>
      </w:r>
      <w:r>
        <w:rPr>
          <w:rFonts w:ascii="Arial" w:hAnsi="Arial" w:cs="Arial"/>
          <w:szCs w:val="20"/>
        </w:rPr>
        <w:t>Poskytovatelem</w:t>
      </w:r>
      <w:r w:rsidR="0000204D" w:rsidRPr="00F34189">
        <w:rPr>
          <w:rFonts w:ascii="Arial" w:hAnsi="Arial" w:cs="Arial"/>
          <w:szCs w:val="20"/>
        </w:rPr>
        <w:t xml:space="preserve">. </w:t>
      </w:r>
      <w:r>
        <w:rPr>
          <w:rFonts w:ascii="Arial" w:hAnsi="Arial" w:cs="Arial"/>
          <w:szCs w:val="20"/>
        </w:rPr>
        <w:t xml:space="preserve">Poskytovatel </w:t>
      </w:r>
      <w:r w:rsidR="0000204D" w:rsidRPr="00F34189">
        <w:rPr>
          <w:rFonts w:ascii="Arial" w:hAnsi="Arial" w:cs="Arial"/>
          <w:szCs w:val="20"/>
        </w:rPr>
        <w:t xml:space="preserve">se zavazuje udržovat pojištění v platnosti </w:t>
      </w:r>
      <w:r>
        <w:rPr>
          <w:rFonts w:ascii="Arial" w:hAnsi="Arial" w:cs="Arial"/>
          <w:szCs w:val="20"/>
        </w:rPr>
        <w:t>po celou dobu platnosti a účinnosti této Rámcové smlouvy a Dílčích smluv.</w:t>
      </w:r>
    </w:p>
    <w:p w:rsidR="00755940" w:rsidRPr="00C0575A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 </w:t>
      </w:r>
      <w:r w:rsidR="00755940">
        <w:rPr>
          <w:rFonts w:ascii="Arial" w:hAnsi="Arial" w:cs="Arial"/>
          <w:b/>
          <w:szCs w:val="20"/>
        </w:rPr>
        <w:t>Reklamace</w:t>
      </w:r>
    </w:p>
    <w:p w:rsidR="002416AE" w:rsidRPr="002416AE" w:rsidRDefault="002416AE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se zavazuje postupovat v případě reklamace</w:t>
      </w:r>
      <w:r w:rsidRPr="00C0575A">
        <w:rPr>
          <w:rFonts w:ascii="Arial" w:hAnsi="Arial" w:cs="Arial"/>
          <w:szCs w:val="20"/>
        </w:rPr>
        <w:t xml:space="preserve"> na poskytování Služby </w:t>
      </w:r>
      <w:r>
        <w:rPr>
          <w:rFonts w:ascii="Arial" w:hAnsi="Arial" w:cs="Arial"/>
          <w:szCs w:val="20"/>
        </w:rPr>
        <w:t xml:space="preserve">v souladu s Přílohou č. 2 této Rámcové smlouvy, za podmínek a ve lhůtách stanovených </w:t>
      </w:r>
      <w:r w:rsidRPr="002416AE">
        <w:rPr>
          <w:rFonts w:ascii="Arial" w:hAnsi="Arial" w:cs="Arial"/>
          <w:szCs w:val="20"/>
        </w:rPr>
        <w:t>Zákonem o</w:t>
      </w:r>
      <w:r>
        <w:rPr>
          <w:rFonts w:ascii="Arial" w:hAnsi="Arial" w:cs="Arial"/>
          <w:szCs w:val="20"/>
        </w:rPr>
        <w:t> </w:t>
      </w:r>
      <w:r w:rsidRPr="002416AE">
        <w:rPr>
          <w:rFonts w:ascii="Arial" w:hAnsi="Arial" w:cs="Arial"/>
          <w:szCs w:val="20"/>
        </w:rPr>
        <w:t>elektronických komunikacích.</w:t>
      </w:r>
      <w:r>
        <w:rPr>
          <w:rFonts w:ascii="Arial" w:hAnsi="Arial" w:cs="Arial"/>
          <w:szCs w:val="20"/>
        </w:rPr>
        <w:t> </w:t>
      </w:r>
    </w:p>
    <w:p w:rsidR="00C0575A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Reklamace </w:t>
      </w:r>
      <w:r w:rsidR="002416AE">
        <w:rPr>
          <w:rFonts w:ascii="Arial" w:hAnsi="Arial" w:cs="Arial"/>
          <w:szCs w:val="20"/>
        </w:rPr>
        <w:t xml:space="preserve">poskytnutých </w:t>
      </w:r>
      <w:r>
        <w:rPr>
          <w:rFonts w:ascii="Arial" w:hAnsi="Arial" w:cs="Arial"/>
          <w:szCs w:val="20"/>
        </w:rPr>
        <w:t>S</w:t>
      </w:r>
      <w:r w:rsidRPr="00C0575A">
        <w:rPr>
          <w:rFonts w:ascii="Arial" w:hAnsi="Arial" w:cs="Arial"/>
          <w:szCs w:val="20"/>
        </w:rPr>
        <w:t>lužeb se uplatňuje písemně (postačí e-mailem) na</w:t>
      </w:r>
      <w:r>
        <w:rPr>
          <w:rFonts w:ascii="Arial" w:hAnsi="Arial" w:cs="Arial"/>
          <w:szCs w:val="20"/>
        </w:rPr>
        <w:t xml:space="preserve"> e-mail </w:t>
      </w:r>
      <w:r w:rsidRPr="00C0575A">
        <w:rPr>
          <w:rFonts w:ascii="Arial" w:hAnsi="Arial" w:cs="Arial"/>
          <w:szCs w:val="20"/>
        </w:rPr>
        <w:t xml:space="preserve"> kontaktní </w:t>
      </w:r>
      <w:r>
        <w:rPr>
          <w:rFonts w:ascii="Arial" w:hAnsi="Arial" w:cs="Arial"/>
          <w:szCs w:val="20"/>
        </w:rPr>
        <w:t>osoby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Poskytovatele </w:t>
      </w:r>
      <w:r w:rsidRPr="002E4530">
        <w:rPr>
          <w:rFonts w:ascii="Arial" w:hAnsi="Arial" w:cs="Arial"/>
          <w:szCs w:val="20"/>
        </w:rPr>
        <w:t>uveden</w:t>
      </w:r>
      <w:r w:rsidR="00E57B2D">
        <w:rPr>
          <w:rFonts w:ascii="Arial" w:hAnsi="Arial" w:cs="Arial"/>
          <w:szCs w:val="20"/>
        </w:rPr>
        <w:t>ý</w:t>
      </w:r>
      <w:r w:rsidRPr="002E4530">
        <w:rPr>
          <w:rFonts w:ascii="Arial" w:hAnsi="Arial" w:cs="Arial"/>
          <w:szCs w:val="20"/>
        </w:rPr>
        <w:t xml:space="preserve"> v</w:t>
      </w:r>
      <w:r w:rsidR="004819F3" w:rsidRPr="002E4530">
        <w:rPr>
          <w:rFonts w:ascii="Arial" w:hAnsi="Arial" w:cs="Arial"/>
          <w:szCs w:val="20"/>
        </w:rPr>
        <w:t> </w:t>
      </w:r>
      <w:r w:rsidR="00FA27B2" w:rsidRPr="002E4530">
        <w:rPr>
          <w:rFonts w:ascii="Arial" w:hAnsi="Arial" w:cs="Arial"/>
          <w:szCs w:val="20"/>
        </w:rPr>
        <w:t>čl</w:t>
      </w:r>
      <w:r w:rsidR="004819F3" w:rsidRPr="002E4530">
        <w:rPr>
          <w:rFonts w:ascii="Arial" w:hAnsi="Arial" w:cs="Arial"/>
          <w:szCs w:val="20"/>
        </w:rPr>
        <w:t>.</w:t>
      </w:r>
      <w:r w:rsidR="003373FB" w:rsidRPr="002E4530">
        <w:rPr>
          <w:rFonts w:ascii="Arial" w:hAnsi="Arial" w:cs="Arial"/>
          <w:szCs w:val="20"/>
        </w:rPr>
        <w:t xml:space="preserve"> X</w:t>
      </w:r>
      <w:r w:rsidR="002E4530" w:rsidRPr="002E4530">
        <w:rPr>
          <w:rFonts w:ascii="Arial" w:hAnsi="Arial" w:cs="Arial"/>
          <w:szCs w:val="20"/>
        </w:rPr>
        <w:t>I</w:t>
      </w:r>
      <w:r w:rsidR="00FA27B2" w:rsidRPr="002E4530">
        <w:rPr>
          <w:rFonts w:ascii="Arial" w:hAnsi="Arial" w:cs="Arial"/>
          <w:szCs w:val="20"/>
        </w:rPr>
        <w:t>V. odst. 12</w:t>
      </w:r>
      <w:r w:rsidRPr="00FA27B2">
        <w:rPr>
          <w:rFonts w:ascii="Arial" w:hAnsi="Arial" w:cs="Arial"/>
          <w:szCs w:val="20"/>
        </w:rPr>
        <w:t xml:space="preserve"> této Rámcové</w:t>
      </w:r>
      <w:r>
        <w:rPr>
          <w:rFonts w:ascii="Arial" w:hAnsi="Arial" w:cs="Arial"/>
          <w:szCs w:val="20"/>
        </w:rPr>
        <w:t xml:space="preserve"> smlouvy</w:t>
      </w:r>
      <w:r w:rsidR="00A81C20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</w:p>
    <w:p w:rsidR="00755940" w:rsidRDefault="00755940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O vyřízení reklamace </w:t>
      </w:r>
      <w:r w:rsidR="00C0575A">
        <w:rPr>
          <w:rFonts w:ascii="Arial" w:hAnsi="Arial" w:cs="Arial"/>
          <w:szCs w:val="20"/>
        </w:rPr>
        <w:t xml:space="preserve">se Poskytovatel zavazuje pořídit </w:t>
      </w:r>
      <w:r w:rsidRPr="00C0575A">
        <w:rPr>
          <w:rFonts w:ascii="Arial" w:hAnsi="Arial" w:cs="Arial"/>
          <w:szCs w:val="20"/>
        </w:rPr>
        <w:t xml:space="preserve">písemný záznam, který bude zaslán kontaktní osobě </w:t>
      </w:r>
      <w:r w:rsidR="00C0575A">
        <w:rPr>
          <w:rFonts w:ascii="Arial" w:hAnsi="Arial" w:cs="Arial"/>
          <w:szCs w:val="20"/>
        </w:rPr>
        <w:t>Objednatele,</w:t>
      </w:r>
      <w:r w:rsidRPr="00C0575A">
        <w:rPr>
          <w:rFonts w:ascii="Arial" w:hAnsi="Arial" w:cs="Arial"/>
          <w:szCs w:val="20"/>
        </w:rPr>
        <w:t xml:space="preserve"> která reklamaci </w:t>
      </w:r>
      <w:r w:rsidR="00C0575A">
        <w:rPr>
          <w:rFonts w:ascii="Arial" w:hAnsi="Arial" w:cs="Arial"/>
          <w:szCs w:val="20"/>
        </w:rPr>
        <w:t>uskutečnila</w:t>
      </w:r>
      <w:r w:rsidRPr="00C0575A">
        <w:rPr>
          <w:rFonts w:ascii="Arial" w:hAnsi="Arial" w:cs="Arial"/>
          <w:szCs w:val="20"/>
        </w:rPr>
        <w:t>.</w:t>
      </w:r>
    </w:p>
    <w:p w:rsidR="008A1C37" w:rsidRDefault="00C0575A" w:rsidP="006D4762">
      <w:pPr>
        <w:numPr>
          <w:ilvl w:val="0"/>
          <w:numId w:val="17"/>
        </w:numPr>
        <w:spacing w:line="280" w:lineRule="atLeast"/>
        <w:rPr>
          <w:rFonts w:ascii="Arial" w:hAnsi="Arial" w:cs="Arial"/>
          <w:szCs w:val="20"/>
        </w:rPr>
      </w:pPr>
      <w:r w:rsidRPr="00C0575A">
        <w:rPr>
          <w:rFonts w:ascii="Arial" w:hAnsi="Arial" w:cs="Arial"/>
          <w:szCs w:val="20"/>
        </w:rPr>
        <w:t xml:space="preserve">V případě nesouhlasu s vyřízením reklamace </w:t>
      </w:r>
      <w:r>
        <w:rPr>
          <w:rFonts w:ascii="Arial" w:hAnsi="Arial" w:cs="Arial"/>
          <w:szCs w:val="20"/>
        </w:rPr>
        <w:t>je Objednatel oprávněn</w:t>
      </w:r>
      <w:r w:rsidRPr="00C0575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podat </w:t>
      </w:r>
      <w:r w:rsidRPr="00C0575A">
        <w:rPr>
          <w:rFonts w:ascii="Arial" w:hAnsi="Arial" w:cs="Arial"/>
          <w:szCs w:val="20"/>
        </w:rPr>
        <w:t>námitky u</w:t>
      </w:r>
      <w:r>
        <w:rPr>
          <w:rFonts w:ascii="Arial" w:hAnsi="Arial" w:cs="Arial"/>
          <w:szCs w:val="20"/>
        </w:rPr>
        <w:t> </w:t>
      </w:r>
      <w:r w:rsidRPr="00C0575A">
        <w:rPr>
          <w:rFonts w:ascii="Arial" w:hAnsi="Arial" w:cs="Arial"/>
          <w:szCs w:val="20"/>
        </w:rPr>
        <w:t>Českého telekomunikačního úřadu.</w:t>
      </w:r>
    </w:p>
    <w:p w:rsidR="003373FB" w:rsidRPr="003373FB" w:rsidRDefault="003373FB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3373FB">
        <w:rPr>
          <w:rFonts w:ascii="Arial" w:hAnsi="Arial" w:cs="Arial"/>
          <w:b/>
          <w:szCs w:val="20"/>
        </w:rPr>
        <w:t>Záruční servis</w:t>
      </w:r>
    </w:p>
    <w:p w:rsidR="003373FB" w:rsidRDefault="003373FB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t xml:space="preserve">Záručním servisem se rozumí činnost </w:t>
      </w:r>
      <w:r>
        <w:rPr>
          <w:rFonts w:ascii="Arial" w:hAnsi="Arial" w:cs="Arial"/>
          <w:szCs w:val="20"/>
        </w:rPr>
        <w:t>Poskytovatele,</w:t>
      </w:r>
      <w:r w:rsidRPr="003373FB">
        <w:rPr>
          <w:rFonts w:ascii="Arial" w:hAnsi="Arial" w:cs="Arial"/>
          <w:szCs w:val="20"/>
        </w:rPr>
        <w:t xml:space="preserve"> která předchází vzniku vad a slouží k uc</w:t>
      </w:r>
      <w:r>
        <w:rPr>
          <w:rFonts w:ascii="Arial" w:hAnsi="Arial" w:cs="Arial"/>
          <w:szCs w:val="20"/>
        </w:rPr>
        <w:t>hování vlastností poskytnutého P</w:t>
      </w:r>
      <w:r w:rsidRPr="003373FB">
        <w:rPr>
          <w:rFonts w:ascii="Arial" w:hAnsi="Arial" w:cs="Arial"/>
          <w:szCs w:val="20"/>
        </w:rPr>
        <w:t xml:space="preserve">lnění. </w:t>
      </w:r>
    </w:p>
    <w:p w:rsidR="003373FB" w:rsidRPr="003373FB" w:rsidRDefault="003373FB" w:rsidP="006D4762">
      <w:pPr>
        <w:numPr>
          <w:ilvl w:val="0"/>
          <w:numId w:val="23"/>
        </w:numPr>
        <w:tabs>
          <w:tab w:val="clear" w:pos="720"/>
          <w:tab w:val="num" w:pos="360"/>
        </w:tabs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se </w:t>
      </w:r>
      <w:r w:rsidRPr="003373FB">
        <w:rPr>
          <w:rFonts w:ascii="Arial" w:hAnsi="Arial" w:cs="Arial"/>
          <w:szCs w:val="20"/>
        </w:rPr>
        <w:t>zavazuje bezplatně:</w:t>
      </w:r>
    </w:p>
    <w:p w:rsidR="003373FB" w:rsidRDefault="003373FB" w:rsidP="006D4762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 xml:space="preserve">dbát </w:t>
      </w:r>
      <w:r w:rsidR="007837D9">
        <w:rPr>
          <w:rFonts w:ascii="Arial" w:hAnsi="Arial" w:cs="Arial"/>
          <w:sz w:val="20"/>
        </w:rPr>
        <w:t>o to, aby S</w:t>
      </w:r>
      <w:r w:rsidRPr="003373FB">
        <w:rPr>
          <w:rFonts w:ascii="Arial" w:hAnsi="Arial" w:cs="Arial"/>
          <w:sz w:val="20"/>
        </w:rPr>
        <w:t>lužba odpovídala technickým a provozním standardům a dbát 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co</w:t>
      </w:r>
      <w:r w:rsidR="00187CFC"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nejvyšší dostu</w:t>
      </w:r>
      <w:r>
        <w:rPr>
          <w:rFonts w:ascii="Arial" w:hAnsi="Arial" w:cs="Arial"/>
          <w:sz w:val="20"/>
        </w:rPr>
        <w:t>pnost S</w:t>
      </w:r>
      <w:r w:rsidRPr="003373FB">
        <w:rPr>
          <w:rFonts w:ascii="Arial" w:hAnsi="Arial" w:cs="Arial"/>
          <w:sz w:val="20"/>
        </w:rPr>
        <w:t>lužby;</w:t>
      </w:r>
    </w:p>
    <w:p w:rsidR="00187CFC" w:rsidRDefault="003373FB" w:rsidP="00187CFC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3373FB">
        <w:rPr>
          <w:rFonts w:ascii="Arial" w:hAnsi="Arial" w:cs="Arial"/>
          <w:sz w:val="20"/>
        </w:rPr>
        <w:t>provádět běžnou údržbu tak, aby závady byly minimalizovány, popřípadě odstraněny bez</w:t>
      </w:r>
      <w:r>
        <w:rPr>
          <w:rFonts w:ascii="Arial" w:hAnsi="Arial" w:cs="Arial"/>
          <w:sz w:val="20"/>
        </w:rPr>
        <w:t> </w:t>
      </w:r>
      <w:r w:rsidRPr="003373FB">
        <w:rPr>
          <w:rFonts w:ascii="Arial" w:hAnsi="Arial" w:cs="Arial"/>
          <w:sz w:val="20"/>
        </w:rPr>
        <w:t>zbytečného prodlení po jejich vzniku;</w:t>
      </w:r>
    </w:p>
    <w:p w:rsidR="00187CFC" w:rsidRDefault="003373FB" w:rsidP="006A1FFA">
      <w:pPr>
        <w:pStyle w:val="kancel"/>
        <w:numPr>
          <w:ilvl w:val="0"/>
          <w:numId w:val="24"/>
        </w:numPr>
        <w:spacing w:before="120" w:line="280" w:lineRule="atLeast"/>
        <w:ind w:left="1134" w:hanging="425"/>
        <w:rPr>
          <w:rFonts w:ascii="Arial" w:hAnsi="Arial" w:cs="Arial"/>
          <w:sz w:val="20"/>
        </w:rPr>
      </w:pPr>
      <w:r w:rsidRPr="00187CFC">
        <w:rPr>
          <w:rFonts w:ascii="Arial" w:hAnsi="Arial" w:cs="Arial"/>
          <w:sz w:val="20"/>
        </w:rPr>
        <w:t>plánovat veškeré činnosti s omezením kvality nebo dostupnosti Služeb tak, že alespoň 7 kalendářních dnů dopředu projedná Poskytovatel omezení provozu s Objednatelem a oboustranně domluví dobu nutného omezení kvality nebo dostupnosti.</w:t>
      </w:r>
    </w:p>
    <w:p w:rsidR="003373FB" w:rsidRDefault="003373FB" w:rsidP="007A4138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Kontaktní údaje pro účely </w:t>
      </w:r>
      <w:r w:rsidR="009C3F25" w:rsidRPr="007A4138">
        <w:rPr>
          <w:rFonts w:ascii="Arial" w:hAnsi="Arial" w:cs="Arial"/>
          <w:szCs w:val="20"/>
        </w:rPr>
        <w:t xml:space="preserve">technické podpory: tel.: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 xml:space="preserve">], Helpdesk: </w:t>
      </w:r>
      <w:r w:rsidR="009C3F25" w:rsidRPr="007A4138">
        <w:rPr>
          <w:rFonts w:ascii="Arial" w:hAnsi="Arial" w:cs="Arial"/>
          <w:szCs w:val="20"/>
          <w:highlight w:val="yellow"/>
        </w:rPr>
        <w:t>[DOPLNÍ UCHAZEČ</w:t>
      </w:r>
      <w:r w:rsidR="009C3F25" w:rsidRPr="007A4138">
        <w:rPr>
          <w:rFonts w:ascii="Arial" w:hAnsi="Arial" w:cs="Arial"/>
          <w:szCs w:val="20"/>
        </w:rPr>
        <w:t>].</w:t>
      </w:r>
    </w:p>
    <w:p w:rsidR="003373FB" w:rsidRDefault="007837D9" w:rsidP="006D4762">
      <w:pPr>
        <w:numPr>
          <w:ilvl w:val="0"/>
          <w:numId w:val="2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</w:t>
      </w:r>
      <w:r w:rsidR="003373FB" w:rsidRPr="003373FB">
        <w:rPr>
          <w:rFonts w:ascii="Arial" w:hAnsi="Arial" w:cs="Arial"/>
          <w:szCs w:val="20"/>
        </w:rPr>
        <w:t xml:space="preserve"> se zavazuje, že v případě jakékoli vady nahlášené ze strany uživatelů Objednatele, odstraní vadu bez zbytečného odkladu telefonicky či přes e-mail, bude-li to</w:t>
      </w:r>
      <w:r w:rsidR="006D1804">
        <w:rPr>
          <w:rFonts w:ascii="Arial" w:hAnsi="Arial" w:cs="Arial"/>
          <w:szCs w:val="20"/>
        </w:rPr>
        <w:t> </w:t>
      </w:r>
      <w:r w:rsidR="003373FB" w:rsidRPr="003373FB">
        <w:rPr>
          <w:rFonts w:ascii="Arial" w:hAnsi="Arial" w:cs="Arial"/>
          <w:szCs w:val="20"/>
        </w:rPr>
        <w:t xml:space="preserve">povaha vady připouštět, nebo prostřednictvím servisního technika přímo v sídle Objednatele.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Náhrada škody </w:t>
      </w:r>
      <w:r w:rsidR="00FA27B2">
        <w:rPr>
          <w:rFonts w:ascii="Arial" w:hAnsi="Arial" w:cs="Arial"/>
          <w:b/>
          <w:szCs w:val="20"/>
        </w:rPr>
        <w:t>či jiné újmy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bookmarkStart w:id="105" w:name="_Ref352099698"/>
      <w:r w:rsidRPr="00F34189">
        <w:rPr>
          <w:rFonts w:ascii="Arial" w:hAnsi="Arial" w:cs="Arial"/>
          <w:szCs w:val="20"/>
        </w:rPr>
        <w:t>Smluvní strany se zavazují k vyvinutí maximálního úsilí k předcházení škodám a k minimalizaci vzniklých škod</w:t>
      </w:r>
      <w:r w:rsidR="00FA27B2">
        <w:rPr>
          <w:rFonts w:ascii="Arial" w:hAnsi="Arial" w:cs="Arial"/>
          <w:szCs w:val="20"/>
        </w:rPr>
        <w:t xml:space="preserve"> či jiné újmy</w:t>
      </w:r>
      <w:r w:rsidRPr="00F34189">
        <w:rPr>
          <w:rFonts w:ascii="Arial" w:hAnsi="Arial" w:cs="Arial"/>
          <w:szCs w:val="20"/>
        </w:rPr>
        <w:t>. Smluvní strany nesou odpovědnost za škodu</w:t>
      </w:r>
      <w:r w:rsidR="00553056">
        <w:rPr>
          <w:rFonts w:ascii="Arial" w:hAnsi="Arial" w:cs="Arial"/>
          <w:szCs w:val="20"/>
        </w:rPr>
        <w:t xml:space="preserve"> či</w:t>
      </w:r>
      <w:r w:rsidR="00FA27B2">
        <w:rPr>
          <w:rFonts w:ascii="Arial" w:hAnsi="Arial" w:cs="Arial"/>
          <w:szCs w:val="20"/>
        </w:rPr>
        <w:t> </w:t>
      </w:r>
      <w:r w:rsidR="00553056">
        <w:rPr>
          <w:rFonts w:ascii="Arial" w:hAnsi="Arial" w:cs="Arial"/>
          <w:szCs w:val="20"/>
        </w:rPr>
        <w:t>jinou újmu</w:t>
      </w:r>
      <w:r w:rsidRPr="00F34189">
        <w:rPr>
          <w:rFonts w:ascii="Arial" w:hAnsi="Arial" w:cs="Arial"/>
          <w:szCs w:val="20"/>
        </w:rPr>
        <w:t xml:space="preserve"> dle platných </w:t>
      </w:r>
      <w:r w:rsidR="00553056">
        <w:rPr>
          <w:rFonts w:ascii="Arial" w:hAnsi="Arial" w:cs="Arial"/>
          <w:szCs w:val="20"/>
        </w:rPr>
        <w:t xml:space="preserve">a účinných </w:t>
      </w:r>
      <w:r w:rsidRPr="00F34189">
        <w:rPr>
          <w:rFonts w:ascii="Arial" w:hAnsi="Arial" w:cs="Arial"/>
          <w:szCs w:val="20"/>
        </w:rPr>
        <w:t xml:space="preserve">právních předpisů a této </w:t>
      </w:r>
      <w:r w:rsidR="00553056">
        <w:rPr>
          <w:rFonts w:ascii="Arial" w:hAnsi="Arial" w:cs="Arial"/>
          <w:szCs w:val="20"/>
        </w:rPr>
        <w:t>Rámcové s</w:t>
      </w:r>
      <w:r w:rsidRPr="00F34189">
        <w:rPr>
          <w:rFonts w:ascii="Arial" w:hAnsi="Arial" w:cs="Arial"/>
          <w:szCs w:val="20"/>
        </w:rPr>
        <w:t xml:space="preserve">mlouvy. </w:t>
      </w:r>
      <w:r w:rsidR="00553056">
        <w:rPr>
          <w:rFonts w:ascii="Arial" w:hAnsi="Arial" w:cs="Arial"/>
          <w:szCs w:val="20"/>
        </w:rPr>
        <w:t>Poskytovatel</w:t>
      </w:r>
      <w:r w:rsidRPr="00F34189">
        <w:rPr>
          <w:rFonts w:ascii="Arial" w:hAnsi="Arial" w:cs="Arial"/>
          <w:szCs w:val="20"/>
        </w:rPr>
        <w:t xml:space="preserve"> odpovídá za škodu</w:t>
      </w:r>
      <w:r w:rsidR="00553056">
        <w:rPr>
          <w:rFonts w:ascii="Arial" w:hAnsi="Arial" w:cs="Arial"/>
          <w:szCs w:val="20"/>
        </w:rPr>
        <w:t xml:space="preserve"> či jinou újmu rovněž v případě, že část P</w:t>
      </w:r>
      <w:r w:rsidRPr="00F34189">
        <w:rPr>
          <w:rFonts w:ascii="Arial" w:hAnsi="Arial" w:cs="Arial"/>
          <w:szCs w:val="20"/>
        </w:rPr>
        <w:t>lnění poskytuje prostřednictvím subdodavatele</w:t>
      </w:r>
      <w:r w:rsidRPr="0000204D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2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Žádná ze Smluvních stran není odpovědná za škodu </w:t>
      </w:r>
      <w:r w:rsidR="00553056">
        <w:rPr>
          <w:rFonts w:ascii="Arial" w:hAnsi="Arial" w:cs="Arial"/>
          <w:szCs w:val="20"/>
        </w:rPr>
        <w:t xml:space="preserve">či jinou újmu </w:t>
      </w:r>
      <w:r w:rsidRPr="00F34189">
        <w:rPr>
          <w:rFonts w:ascii="Arial" w:hAnsi="Arial" w:cs="Arial"/>
          <w:szCs w:val="20"/>
        </w:rPr>
        <w:t>vznikl</w:t>
      </w:r>
      <w:r w:rsidR="00553056">
        <w:rPr>
          <w:rFonts w:ascii="Arial" w:hAnsi="Arial" w:cs="Arial"/>
          <w:szCs w:val="20"/>
        </w:rPr>
        <w:t>ou porušením povinnosti z této Rámcové s</w:t>
      </w:r>
      <w:r w:rsidRPr="00F34189">
        <w:rPr>
          <w:rFonts w:ascii="Arial" w:hAnsi="Arial" w:cs="Arial"/>
          <w:szCs w:val="20"/>
        </w:rPr>
        <w:t xml:space="preserve">mlouvy, prokáže-li, že jí ve splnění takové povinnosti dočasně nebo trvale zabránila mimořádná nepředvídatelná a nepřekonatelná překážka vzniklá nezávisle na její vůli. Překážka vzniklá ze škůdcových osobních poměrů nebo vzniklá </w:t>
      </w:r>
      <w:r w:rsidRPr="00F34189">
        <w:rPr>
          <w:rFonts w:ascii="Arial" w:hAnsi="Arial" w:cs="Arial"/>
          <w:szCs w:val="20"/>
        </w:rPr>
        <w:lastRenderedPageBreak/>
        <w:t>až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v</w:t>
      </w:r>
      <w:r w:rsidR="00553056">
        <w:rPr>
          <w:rFonts w:ascii="Arial" w:hAnsi="Arial" w:cs="Arial"/>
          <w:szCs w:val="20"/>
        </w:rPr>
        <w:t> </w:t>
      </w:r>
      <w:r w:rsidRPr="00F34189">
        <w:rPr>
          <w:rFonts w:ascii="Arial" w:hAnsi="Arial" w:cs="Arial"/>
          <w:szCs w:val="20"/>
        </w:rPr>
        <w:t>době, kdy byl škůdce s plněním smluvené povinnosti v prodlení, ani překážka, kterou byl škůdce podle smluvené povinnosti povinen překonat, ho však povinnosti k náhradě nezprostí. Smluvní strany se zavazují</w:t>
      </w:r>
      <w:r w:rsidR="00553056">
        <w:rPr>
          <w:rFonts w:ascii="Arial" w:hAnsi="Arial" w:cs="Arial"/>
          <w:szCs w:val="20"/>
        </w:rPr>
        <w:t xml:space="preserve"> vzájemně se</w:t>
      </w:r>
      <w:r w:rsidRPr="00F34189">
        <w:rPr>
          <w:rFonts w:ascii="Arial" w:hAnsi="Arial" w:cs="Arial"/>
          <w:szCs w:val="20"/>
        </w:rPr>
        <w:t xml:space="preserve"> upozornit bez zbytečného odkladu na vzniklé překážky bránící řádném</w:t>
      </w:r>
      <w:r w:rsidR="00553056">
        <w:rPr>
          <w:rFonts w:ascii="Arial" w:hAnsi="Arial" w:cs="Arial"/>
          <w:szCs w:val="20"/>
        </w:rPr>
        <w:t>u plnění této Rámcové s</w:t>
      </w:r>
      <w:r w:rsidRPr="00F34189">
        <w:rPr>
          <w:rFonts w:ascii="Arial" w:hAnsi="Arial" w:cs="Arial"/>
          <w:szCs w:val="20"/>
        </w:rPr>
        <w:t>mlouvy a dále se zavazují k vyvinutí maximálního úsilí k jejich odvrácení a překonání</w:t>
      </w:r>
      <w:r w:rsidRPr="0000204D">
        <w:rPr>
          <w:rFonts w:ascii="Arial" w:hAnsi="Arial" w:cs="Arial"/>
          <w:szCs w:val="20"/>
        </w:rPr>
        <w:t>.</w:t>
      </w:r>
    </w:p>
    <w:p w:rsidR="0000204D" w:rsidRDefault="00E84300" w:rsidP="006D4762">
      <w:pPr>
        <w:numPr>
          <w:ilvl w:val="0"/>
          <w:numId w:val="12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Škoda se hradí v penězích, nebo, je-li to možné nebo účelné, uvedením do předešlého stavu podle volby poškozené strany v konkrétním případě.</w:t>
      </w:r>
      <w:bookmarkEnd w:id="105"/>
    </w:p>
    <w:p w:rsidR="00207620" w:rsidRPr="001D2E44" w:rsidRDefault="001D2E44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Smluvní sankce</w:t>
      </w:r>
    </w:p>
    <w:p w:rsidR="001D50AC" w:rsidRDefault="0020762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nesplnění závazku Poskytovatele </w:t>
      </w:r>
      <w:r w:rsidR="00CB7CF7" w:rsidRPr="00B708FC">
        <w:rPr>
          <w:rFonts w:ascii="Arial" w:hAnsi="Arial" w:cs="Arial"/>
          <w:szCs w:val="20"/>
        </w:rPr>
        <w:t>dle čl</w:t>
      </w:r>
      <w:r w:rsidR="004819F3" w:rsidRPr="00B708FC">
        <w:rPr>
          <w:rFonts w:ascii="Arial" w:hAnsi="Arial" w:cs="Arial"/>
          <w:szCs w:val="20"/>
        </w:rPr>
        <w:t>.</w:t>
      </w:r>
      <w:r w:rsidR="00CB7CF7" w:rsidRPr="00B708FC">
        <w:rPr>
          <w:rFonts w:ascii="Arial" w:hAnsi="Arial" w:cs="Arial"/>
          <w:szCs w:val="20"/>
        </w:rPr>
        <w:t xml:space="preserve"> III.</w:t>
      </w:r>
      <w:r w:rsidR="00924601" w:rsidRPr="00B708FC">
        <w:rPr>
          <w:rFonts w:ascii="Arial" w:hAnsi="Arial" w:cs="Arial"/>
          <w:szCs w:val="20"/>
        </w:rPr>
        <w:t xml:space="preserve"> odst. 4 a/nebo odst. 5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</w:t>
      </w:r>
      <w:r w:rsidR="004819F3" w:rsidRPr="00B708FC">
        <w:rPr>
          <w:rFonts w:ascii="Arial" w:hAnsi="Arial" w:cs="Arial"/>
          <w:szCs w:val="20"/>
        </w:rPr>
        <w:t>dnateli smluvní pokutu ve výši 5</w:t>
      </w:r>
      <w:r w:rsidR="00035BE3" w:rsidRPr="00B708FC">
        <w:rPr>
          <w:rFonts w:ascii="Arial" w:hAnsi="Arial" w:cs="Arial"/>
          <w:szCs w:val="20"/>
        </w:rPr>
        <w:t>.</w:t>
      </w:r>
      <w:r w:rsidRPr="00B708FC">
        <w:rPr>
          <w:rFonts w:ascii="Arial" w:hAnsi="Arial" w:cs="Arial"/>
          <w:szCs w:val="20"/>
        </w:rPr>
        <w:t>000,- Kč za</w:t>
      </w:r>
      <w:r w:rsidR="004819F3" w:rsidRPr="00B708FC">
        <w:rPr>
          <w:rFonts w:ascii="Arial" w:hAnsi="Arial" w:cs="Arial"/>
          <w:szCs w:val="20"/>
        </w:rPr>
        <w:t> </w:t>
      </w:r>
      <w:r w:rsidRPr="00B708FC">
        <w:rPr>
          <w:rFonts w:ascii="Arial" w:hAnsi="Arial" w:cs="Arial"/>
          <w:szCs w:val="20"/>
        </w:rPr>
        <w:t>každý případ porušení.</w:t>
      </w:r>
    </w:p>
    <w:p w:rsidR="001D50AC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</w:t>
      </w:r>
      <w:r w:rsidR="00926AA0" w:rsidRPr="001D50AC">
        <w:rPr>
          <w:rFonts w:ascii="Arial" w:hAnsi="Arial" w:cs="Arial"/>
          <w:szCs w:val="20"/>
        </w:rPr>
        <w:t xml:space="preserve"> případě </w:t>
      </w:r>
      <w:r w:rsidR="00035BE3" w:rsidRPr="001D50AC">
        <w:rPr>
          <w:rFonts w:ascii="Arial" w:hAnsi="Arial" w:cs="Arial"/>
          <w:szCs w:val="20"/>
        </w:rPr>
        <w:t>nesplnění závazku</w:t>
      </w:r>
      <w:r w:rsidR="00926AA0" w:rsidRPr="001D50AC">
        <w:rPr>
          <w:rFonts w:ascii="Arial" w:hAnsi="Arial" w:cs="Arial"/>
          <w:szCs w:val="20"/>
        </w:rPr>
        <w:t xml:space="preserve"> </w:t>
      </w:r>
      <w:r w:rsidR="00553056" w:rsidRPr="001D50AC">
        <w:rPr>
          <w:rFonts w:ascii="Arial" w:hAnsi="Arial" w:cs="Arial"/>
          <w:szCs w:val="20"/>
        </w:rPr>
        <w:t xml:space="preserve">Poskytovatele </w:t>
      </w:r>
      <w:r w:rsidR="00035BE3" w:rsidRPr="001D50AC">
        <w:rPr>
          <w:rFonts w:ascii="Arial" w:hAnsi="Arial" w:cs="Arial"/>
          <w:szCs w:val="20"/>
        </w:rPr>
        <w:t>zajistit pokrytí signálem</w:t>
      </w:r>
      <w:r w:rsidR="00187CFC" w:rsidRPr="001D50AC">
        <w:rPr>
          <w:rFonts w:ascii="Arial" w:hAnsi="Arial" w:cs="Arial"/>
          <w:szCs w:val="20"/>
        </w:rPr>
        <w:t xml:space="preserve"> a dostupnost hlasových a datových služeb dle čl. III. odst. 6, resp. kap. 13 Přílohy č. 1 této Rámcové smlouvy v některé z lokalit uvedených v Příloze č. 4 této Rámcové smlouvy se Poskytovatel zavazuje zaplatit Objednateli smluvní pokutu ve výši </w:t>
      </w:r>
      <w:r w:rsidR="001D50AC" w:rsidRPr="001D50AC">
        <w:rPr>
          <w:rFonts w:ascii="Arial" w:hAnsi="Arial" w:cs="Arial"/>
          <w:szCs w:val="20"/>
        </w:rPr>
        <w:t>2</w:t>
      </w:r>
      <w:r w:rsidR="00187CFC" w:rsidRPr="001D50AC">
        <w:rPr>
          <w:rFonts w:ascii="Arial" w:hAnsi="Arial" w:cs="Arial"/>
          <w:szCs w:val="20"/>
        </w:rPr>
        <w:t xml:space="preserve">0.000,- Kč </w:t>
      </w:r>
      <w:r w:rsidR="00BA0C13" w:rsidRPr="001D50AC">
        <w:rPr>
          <w:rFonts w:ascii="Arial" w:hAnsi="Arial" w:cs="Arial"/>
          <w:szCs w:val="20"/>
        </w:rPr>
        <w:t xml:space="preserve">za každý i započatý měsíc a </w:t>
      </w:r>
      <w:r w:rsidR="00187CFC" w:rsidRPr="001D50AC">
        <w:rPr>
          <w:rFonts w:ascii="Arial" w:hAnsi="Arial" w:cs="Arial"/>
          <w:szCs w:val="20"/>
        </w:rPr>
        <w:t>za každý případ porušení</w:t>
      </w:r>
      <w:r w:rsidR="00187CFC" w:rsidRPr="001D50AC">
        <w:rPr>
          <w:rFonts w:ascii="Arial" w:hAnsi="Arial" w:cs="Arial"/>
          <w:color w:val="FF0000"/>
          <w:szCs w:val="20"/>
        </w:rPr>
        <w:t>.</w:t>
      </w:r>
      <w:r w:rsidR="001D50AC" w:rsidRPr="00914EC0">
        <w:rPr>
          <w:rFonts w:ascii="Arial" w:hAnsi="Arial" w:cs="Arial"/>
          <w:szCs w:val="20"/>
        </w:rPr>
        <w:t xml:space="preserve"> Objednatel je oprávněn od nároku na vymáhání smluvní pokuty ustoupit v případě, že Poskytovatel Objednateli prokáže dostatečným způsobem, že činí veškeré možné kroky za účelem zjednání nápravy tak, aby pokrytí signálem a dostupnost hlasových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datových služeb v</w:t>
      </w:r>
      <w:r w:rsidR="00776950" w:rsidRP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dané</w:t>
      </w:r>
      <w:r w:rsidR="00776950" w:rsidRPr="00914EC0">
        <w:rPr>
          <w:rFonts w:ascii="Arial" w:hAnsi="Arial" w:cs="Arial"/>
          <w:szCs w:val="20"/>
        </w:rPr>
        <w:t>m místě plnění</w:t>
      </w:r>
      <w:r w:rsidR="00F644F0" w:rsidRPr="00914EC0">
        <w:rPr>
          <w:rFonts w:ascii="Arial" w:hAnsi="Arial" w:cs="Arial"/>
          <w:szCs w:val="20"/>
        </w:rPr>
        <w:t xml:space="preserve"> byly zajištěny</w:t>
      </w:r>
      <w:r w:rsidR="001D50AC" w:rsidRPr="00914EC0">
        <w:rPr>
          <w:rFonts w:ascii="Arial" w:hAnsi="Arial" w:cs="Arial"/>
          <w:szCs w:val="20"/>
        </w:rPr>
        <w:t xml:space="preserve"> v co nejbližším možném termínu a</w:t>
      </w:r>
      <w:r w:rsidR="00914EC0">
        <w:rPr>
          <w:rFonts w:ascii="Arial" w:hAnsi="Arial" w:cs="Arial"/>
          <w:szCs w:val="20"/>
        </w:rPr>
        <w:t> </w:t>
      </w:r>
      <w:r w:rsidR="001D50AC" w:rsidRPr="00914EC0">
        <w:rPr>
          <w:rFonts w:ascii="Arial" w:hAnsi="Arial" w:cs="Arial"/>
          <w:szCs w:val="20"/>
        </w:rPr>
        <w:t>v kvalitě požadované Objednatelem.</w:t>
      </w:r>
    </w:p>
    <w:p w:rsidR="001D50AC" w:rsidRDefault="00035BE3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 případě prodlení Poskytovatele s plněním povinností dle čl. III. odst. 7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551F92" w:rsidRPr="001D50AC">
        <w:rPr>
          <w:rFonts w:ascii="Arial" w:hAnsi="Arial" w:cs="Arial"/>
          <w:szCs w:val="20"/>
        </w:rPr>
        <w:t xml:space="preserve">a/nebo </w:t>
      </w:r>
      <w:r w:rsidR="006F71E0" w:rsidRPr="001D50AC">
        <w:rPr>
          <w:rFonts w:ascii="Arial" w:hAnsi="Arial" w:cs="Arial"/>
          <w:szCs w:val="20"/>
        </w:rPr>
        <w:t xml:space="preserve">odst. 8 </w:t>
      </w:r>
      <w:r w:rsidRPr="001D50AC">
        <w:rPr>
          <w:rFonts w:ascii="Arial" w:hAnsi="Arial" w:cs="Arial"/>
          <w:szCs w:val="20"/>
        </w:rPr>
        <w:t>této Rámcové smlouvy</w:t>
      </w:r>
      <w:r w:rsidR="006F71E0" w:rsidRPr="001D50AC">
        <w:rPr>
          <w:rFonts w:ascii="Arial" w:hAnsi="Arial" w:cs="Arial"/>
          <w:szCs w:val="20"/>
        </w:rPr>
        <w:t xml:space="preserve"> </w:t>
      </w:r>
      <w:r w:rsidR="00926AA0" w:rsidRPr="001D50AC">
        <w:rPr>
          <w:rFonts w:ascii="Arial" w:hAnsi="Arial" w:cs="Arial"/>
          <w:szCs w:val="20"/>
        </w:rPr>
        <w:t xml:space="preserve">se </w:t>
      </w:r>
      <w:r w:rsidR="00553056" w:rsidRPr="001D50AC">
        <w:rPr>
          <w:rFonts w:ascii="Arial" w:hAnsi="Arial" w:cs="Arial"/>
          <w:szCs w:val="20"/>
        </w:rPr>
        <w:t xml:space="preserve">Poskytovatel </w:t>
      </w:r>
      <w:r w:rsidR="00926AA0" w:rsidRPr="001D50AC">
        <w:rPr>
          <w:rFonts w:ascii="Arial" w:hAnsi="Arial" w:cs="Arial"/>
          <w:szCs w:val="20"/>
        </w:rPr>
        <w:t xml:space="preserve">zavazuje </w:t>
      </w:r>
      <w:r w:rsidR="00553056" w:rsidRPr="001D50AC">
        <w:rPr>
          <w:rFonts w:ascii="Arial" w:hAnsi="Arial" w:cs="Arial"/>
          <w:szCs w:val="20"/>
        </w:rPr>
        <w:t xml:space="preserve">zaplatit </w:t>
      </w:r>
      <w:r w:rsidR="00926AA0" w:rsidRPr="001D50AC">
        <w:rPr>
          <w:rFonts w:ascii="Arial" w:hAnsi="Arial" w:cs="Arial"/>
          <w:szCs w:val="20"/>
        </w:rPr>
        <w:t>Obje</w:t>
      </w:r>
      <w:r w:rsidR="00C56D56" w:rsidRPr="001D50AC">
        <w:rPr>
          <w:rFonts w:ascii="Arial" w:hAnsi="Arial" w:cs="Arial"/>
          <w:szCs w:val="20"/>
        </w:rPr>
        <w:t>dnateli smluvní pokutu ve výši 5</w:t>
      </w:r>
      <w:r w:rsidR="00926AA0" w:rsidRPr="001D50AC">
        <w:rPr>
          <w:rFonts w:ascii="Arial" w:hAnsi="Arial" w:cs="Arial"/>
          <w:szCs w:val="20"/>
        </w:rPr>
        <w:t>0,- Kč za</w:t>
      </w:r>
      <w:r w:rsidR="00924601" w:rsidRPr="001D50AC">
        <w:rPr>
          <w:rFonts w:ascii="Arial" w:hAnsi="Arial" w:cs="Arial"/>
          <w:szCs w:val="20"/>
        </w:rPr>
        <w:t> </w:t>
      </w:r>
      <w:r w:rsidR="00926AA0" w:rsidRPr="001D50AC">
        <w:rPr>
          <w:rFonts w:ascii="Arial" w:hAnsi="Arial" w:cs="Arial"/>
          <w:szCs w:val="20"/>
        </w:rPr>
        <w:t>kaž</w:t>
      </w:r>
      <w:r w:rsidR="006F71E0" w:rsidRPr="001D50AC">
        <w:rPr>
          <w:rFonts w:ascii="Arial" w:hAnsi="Arial" w:cs="Arial"/>
          <w:szCs w:val="20"/>
        </w:rPr>
        <w:t xml:space="preserve">dou i započatou minutu </w:t>
      </w:r>
      <w:r w:rsidR="00926AA0" w:rsidRPr="001D50AC">
        <w:rPr>
          <w:rFonts w:ascii="Arial" w:hAnsi="Arial" w:cs="Arial"/>
          <w:szCs w:val="20"/>
        </w:rPr>
        <w:t>prodlení</w:t>
      </w:r>
      <w:r w:rsidR="00C56D56" w:rsidRPr="001D50AC">
        <w:rPr>
          <w:rFonts w:ascii="Arial" w:hAnsi="Arial" w:cs="Arial"/>
          <w:szCs w:val="20"/>
        </w:rPr>
        <w:t xml:space="preserve">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1D50A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9 této Rámcové smlouvy se Poskytovatel zavazuje zaplatit Objednateli smluvní pokutu ve výši Poskytovatel ve výši nákladů, které daná SIM karta vygeneruje od okamžiku uplynutí lhůty pro její řádné zablokování.</w:t>
      </w:r>
    </w:p>
    <w:p w:rsidR="001D50AC" w:rsidRDefault="006F71E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>V případě prodlení Poskytovatele s plněním povinností dle čl. III. odst. 10 této Rámcové smlouvy se Poskytovatel zavazuje zaplatit Obje</w:t>
      </w:r>
      <w:r w:rsidR="00C56D56" w:rsidRPr="001D50AC">
        <w:rPr>
          <w:rFonts w:ascii="Arial" w:hAnsi="Arial" w:cs="Arial"/>
          <w:szCs w:val="20"/>
        </w:rPr>
        <w:t>dnateli smluvní pokutu ve výši 50</w:t>
      </w:r>
      <w:r w:rsidRPr="001D50AC">
        <w:rPr>
          <w:rFonts w:ascii="Arial" w:hAnsi="Arial" w:cs="Arial"/>
          <w:szCs w:val="20"/>
        </w:rPr>
        <w:t xml:space="preserve">,- </w:t>
      </w:r>
      <w:r w:rsidR="00C56D56" w:rsidRPr="001D50AC">
        <w:rPr>
          <w:rFonts w:ascii="Arial" w:hAnsi="Arial" w:cs="Arial"/>
          <w:szCs w:val="20"/>
        </w:rPr>
        <w:t>Kč za každou započatou hodinu prodlení za každou jednotlivou SIM kartu vyjma případů, kdy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Poskytovatel prokáže, že nedodržení tohoto termínu je způsobeno okolnostmi, které</w:t>
      </w:r>
      <w:r w:rsidR="007A4138">
        <w:rPr>
          <w:rFonts w:ascii="Arial" w:hAnsi="Arial" w:cs="Arial"/>
          <w:szCs w:val="20"/>
        </w:rPr>
        <w:t> </w:t>
      </w:r>
      <w:r w:rsidR="00C56D56" w:rsidRPr="001D50AC">
        <w:rPr>
          <w:rFonts w:ascii="Arial" w:hAnsi="Arial" w:cs="Arial"/>
          <w:szCs w:val="20"/>
        </w:rPr>
        <w:t>nemohl ovlivnit.</w:t>
      </w:r>
    </w:p>
    <w:p w:rsidR="00886A4E" w:rsidRPr="001D50AC" w:rsidRDefault="00886A4E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1D50AC">
        <w:rPr>
          <w:rFonts w:ascii="Arial" w:hAnsi="Arial" w:cs="Arial"/>
          <w:szCs w:val="20"/>
        </w:rPr>
        <w:t xml:space="preserve">V případě nesplnění závazku Poskytovatele </w:t>
      </w:r>
      <w:r w:rsidR="009068E5">
        <w:rPr>
          <w:rFonts w:ascii="Arial" w:hAnsi="Arial" w:cs="Arial"/>
          <w:szCs w:val="20"/>
        </w:rPr>
        <w:t xml:space="preserve">zabezpečit údaje požadované Objednatelem </w:t>
      </w:r>
      <w:r w:rsidRPr="001D50AC">
        <w:rPr>
          <w:rFonts w:ascii="Arial" w:hAnsi="Arial" w:cs="Arial"/>
          <w:szCs w:val="20"/>
        </w:rPr>
        <w:t>dle</w:t>
      </w:r>
      <w:r w:rsidR="009068E5">
        <w:rPr>
          <w:rFonts w:ascii="Arial" w:hAnsi="Arial" w:cs="Arial"/>
          <w:szCs w:val="20"/>
        </w:rPr>
        <w:t> </w:t>
      </w:r>
      <w:r w:rsidRPr="001D50AC">
        <w:rPr>
          <w:rFonts w:ascii="Arial" w:hAnsi="Arial" w:cs="Arial"/>
          <w:szCs w:val="20"/>
        </w:rPr>
        <w:t>čl. V. odst. 11, odst. 12 a/nebo odst. 13 této Rámcové smlouvy se Poskytovatel zavazuje zaplatit Objednateli smluvní pokutu ve výši 2.000,- Kč za každý případ porušení.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Za každé jednotlivé porušení závazku Poskytovatele uvedeného v čl. VI. této Rámcové smlouvy, vyjma odst. 8 se Poskytovatel zavazuje zaplatit Objednateli smluvní pokutu ve výši 2.000,- Kč za každý případ porušení.</w:t>
      </w:r>
    </w:p>
    <w:p w:rsidR="00C04EDB" w:rsidRPr="00C04EDB" w:rsidRDefault="00C04EDB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C04EDB">
        <w:rPr>
          <w:rFonts w:ascii="Arial" w:hAnsi="Arial" w:cs="Arial"/>
          <w:szCs w:val="20"/>
        </w:rPr>
        <w:t xml:space="preserve">V případě nesplnění závazku Poskytovatele zajistit </w:t>
      </w:r>
      <w:r>
        <w:rPr>
          <w:rFonts w:ascii="Arial" w:hAnsi="Arial" w:cs="Arial"/>
          <w:szCs w:val="20"/>
        </w:rPr>
        <w:t xml:space="preserve">uchování provozních a lokalizačních </w:t>
      </w:r>
      <w:r w:rsidR="007115E4">
        <w:rPr>
          <w:rFonts w:ascii="Arial" w:hAnsi="Arial" w:cs="Arial"/>
          <w:szCs w:val="20"/>
        </w:rPr>
        <w:t xml:space="preserve">údajů </w:t>
      </w:r>
      <w:r w:rsidR="007115E4" w:rsidRPr="00B708FC">
        <w:rPr>
          <w:rFonts w:ascii="Arial" w:hAnsi="Arial" w:cs="Arial"/>
          <w:szCs w:val="20"/>
        </w:rPr>
        <w:t xml:space="preserve">dle čl. </w:t>
      </w:r>
      <w:r w:rsidRPr="00B708FC">
        <w:rPr>
          <w:rFonts w:ascii="Arial" w:hAnsi="Arial" w:cs="Arial"/>
          <w:szCs w:val="20"/>
        </w:rPr>
        <w:t>V</w:t>
      </w:r>
      <w:r w:rsidR="007115E4" w:rsidRPr="00B708FC">
        <w:rPr>
          <w:rFonts w:ascii="Arial" w:hAnsi="Arial" w:cs="Arial"/>
          <w:szCs w:val="20"/>
        </w:rPr>
        <w:t>I</w:t>
      </w:r>
      <w:r w:rsidR="007837D9" w:rsidRPr="00B708FC">
        <w:rPr>
          <w:rFonts w:ascii="Arial" w:hAnsi="Arial" w:cs="Arial"/>
          <w:szCs w:val="20"/>
        </w:rPr>
        <w:t>. odst. 9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50.00</w:t>
      </w:r>
      <w:r w:rsidR="007115E4" w:rsidRPr="00B708FC">
        <w:rPr>
          <w:rFonts w:ascii="Arial" w:hAnsi="Arial" w:cs="Arial"/>
          <w:szCs w:val="20"/>
        </w:rPr>
        <w:t>0,- Kč za každý případ porušení</w:t>
      </w:r>
      <w:r w:rsidRPr="00B708FC">
        <w:rPr>
          <w:rFonts w:ascii="Arial" w:hAnsi="Arial" w:cs="Arial"/>
          <w:szCs w:val="20"/>
        </w:rPr>
        <w:t>.</w:t>
      </w:r>
    </w:p>
    <w:p w:rsidR="007115E4" w:rsidRPr="00B708FC" w:rsidRDefault="007115E4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lastRenderedPageBreak/>
        <w:t>Za každé jednotlivé porušení závazku Poskytovatele týkajícího</w:t>
      </w:r>
      <w:r w:rsidR="002E3BF0" w:rsidRPr="00B708FC">
        <w:rPr>
          <w:rFonts w:ascii="Arial" w:hAnsi="Arial" w:cs="Arial"/>
          <w:szCs w:val="20"/>
        </w:rPr>
        <w:t xml:space="preserve"> se ochrany d</w:t>
      </w:r>
      <w:r w:rsidRPr="00B708FC">
        <w:rPr>
          <w:rFonts w:ascii="Arial" w:hAnsi="Arial" w:cs="Arial"/>
          <w:szCs w:val="20"/>
        </w:rPr>
        <w:t xml:space="preserve">ůvěrných informací </w:t>
      </w:r>
      <w:r w:rsidR="009068E5">
        <w:rPr>
          <w:rFonts w:ascii="Arial" w:hAnsi="Arial" w:cs="Arial"/>
          <w:szCs w:val="20"/>
        </w:rPr>
        <w:t xml:space="preserve">či osobních údajů </w:t>
      </w:r>
      <w:r w:rsidRPr="00B708FC">
        <w:rPr>
          <w:rFonts w:ascii="Arial" w:hAnsi="Arial" w:cs="Arial"/>
          <w:szCs w:val="20"/>
        </w:rPr>
        <w:t>dle čl. XII. této Rámcové smlouvy, se Poskytovatel zavazuje zaplatit Objednateli smluvní pokutu ve výši 500.000,- Kč.</w:t>
      </w:r>
    </w:p>
    <w:p w:rsidR="00045A0F" w:rsidRPr="00045A0F" w:rsidRDefault="00045A0F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</w:t>
      </w:r>
      <w:r w:rsidR="00E84300" w:rsidRPr="00B708FC">
        <w:rPr>
          <w:rFonts w:ascii="Arial" w:hAnsi="Arial" w:cs="Arial"/>
          <w:szCs w:val="20"/>
        </w:rPr>
        <w:t> případě prodlení</w:t>
      </w:r>
      <w:r w:rsidRPr="00B708FC">
        <w:rPr>
          <w:rFonts w:ascii="Arial" w:hAnsi="Arial" w:cs="Arial"/>
          <w:szCs w:val="20"/>
        </w:rPr>
        <w:t xml:space="preserve"> Poskytovatele </w:t>
      </w:r>
      <w:r w:rsidR="00551F92" w:rsidRPr="00B708FC">
        <w:rPr>
          <w:rFonts w:ascii="Arial" w:hAnsi="Arial" w:cs="Arial"/>
          <w:szCs w:val="20"/>
        </w:rPr>
        <w:t>se zřízením služby VPS</w:t>
      </w:r>
      <w:r w:rsidR="00E84300" w:rsidRPr="00B708FC">
        <w:rPr>
          <w:rFonts w:ascii="Arial" w:hAnsi="Arial" w:cs="Arial"/>
          <w:szCs w:val="20"/>
        </w:rPr>
        <w:t xml:space="preserve"> ve lhůtě dle </w:t>
      </w:r>
      <w:r w:rsidR="00551F92" w:rsidRPr="00B708FC">
        <w:rPr>
          <w:rFonts w:ascii="Arial" w:hAnsi="Arial" w:cs="Arial"/>
          <w:szCs w:val="20"/>
        </w:rPr>
        <w:t xml:space="preserve">kap. 2 </w:t>
      </w:r>
      <w:r w:rsidR="00E84300" w:rsidRPr="00B708FC">
        <w:rPr>
          <w:rFonts w:ascii="Arial" w:hAnsi="Arial" w:cs="Arial"/>
          <w:szCs w:val="20"/>
        </w:rPr>
        <w:t>Přílohy č.</w:t>
      </w:r>
      <w:r w:rsidR="00551F92" w:rsidRPr="00B708FC">
        <w:rPr>
          <w:rFonts w:ascii="Arial" w:hAnsi="Arial" w:cs="Arial"/>
          <w:szCs w:val="20"/>
        </w:rPr>
        <w:t> 1</w:t>
      </w:r>
      <w:r w:rsidRPr="00B708FC">
        <w:rPr>
          <w:rFonts w:ascii="Arial" w:hAnsi="Arial" w:cs="Arial"/>
          <w:szCs w:val="20"/>
        </w:rPr>
        <w:t xml:space="preserve"> této Rámcové smlouvy </w:t>
      </w:r>
      <w:r w:rsidR="00E84300" w:rsidRPr="00B708FC">
        <w:rPr>
          <w:rFonts w:ascii="Arial" w:hAnsi="Arial" w:cs="Arial"/>
          <w:szCs w:val="20"/>
        </w:rPr>
        <w:t xml:space="preserve">se </w:t>
      </w:r>
      <w:r w:rsidRPr="00B708FC">
        <w:rPr>
          <w:rFonts w:ascii="Arial" w:hAnsi="Arial" w:cs="Arial"/>
          <w:szCs w:val="20"/>
        </w:rPr>
        <w:t xml:space="preserve">Poskytovatel </w:t>
      </w:r>
      <w:r w:rsidR="00E84300" w:rsidRPr="00B708FC">
        <w:rPr>
          <w:rFonts w:ascii="Arial" w:hAnsi="Arial" w:cs="Arial"/>
          <w:szCs w:val="20"/>
        </w:rPr>
        <w:t xml:space="preserve">zavazuje </w:t>
      </w:r>
      <w:r w:rsidRPr="00B708FC">
        <w:rPr>
          <w:rFonts w:ascii="Arial" w:hAnsi="Arial" w:cs="Arial"/>
          <w:szCs w:val="20"/>
        </w:rPr>
        <w:t xml:space="preserve">zaplatit </w:t>
      </w:r>
      <w:r w:rsidR="00E84300" w:rsidRPr="00B708FC">
        <w:rPr>
          <w:rFonts w:ascii="Arial" w:hAnsi="Arial" w:cs="Arial"/>
          <w:szCs w:val="20"/>
        </w:rPr>
        <w:t>Objedn</w:t>
      </w:r>
      <w:r w:rsidR="00551F92" w:rsidRPr="00B708FC">
        <w:rPr>
          <w:rFonts w:ascii="Arial" w:hAnsi="Arial" w:cs="Arial"/>
          <w:szCs w:val="20"/>
        </w:rPr>
        <w:t>ateli smluvní pokutu ve výši 2</w:t>
      </w:r>
      <w:r w:rsidR="00035BE3" w:rsidRPr="00B708FC">
        <w:rPr>
          <w:rFonts w:ascii="Arial" w:hAnsi="Arial" w:cs="Arial"/>
          <w:szCs w:val="20"/>
        </w:rPr>
        <w:t>0.</w:t>
      </w:r>
      <w:r w:rsidR="00E84300" w:rsidRPr="00B708FC">
        <w:rPr>
          <w:rFonts w:ascii="Arial" w:hAnsi="Arial" w:cs="Arial"/>
          <w:szCs w:val="20"/>
        </w:rPr>
        <w:t>000,- Kč z</w:t>
      </w:r>
      <w:r w:rsidRPr="00B708FC">
        <w:rPr>
          <w:rFonts w:ascii="Arial" w:hAnsi="Arial" w:cs="Arial"/>
          <w:szCs w:val="20"/>
        </w:rPr>
        <w:t>a každý i započatý den prodlení</w:t>
      </w:r>
      <w:r>
        <w:rPr>
          <w:rFonts w:ascii="Arial" w:hAnsi="Arial" w:cs="Arial"/>
          <w:szCs w:val="20"/>
        </w:rPr>
        <w:t>.</w:t>
      </w:r>
    </w:p>
    <w:p w:rsidR="007A4138" w:rsidRDefault="00207620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V případě prodlení Poskytovatele se zabezpečením prioritního odbavení spojení v mobilní síti </w:t>
      </w:r>
      <w:r w:rsidRPr="00B708FC">
        <w:rPr>
          <w:rFonts w:ascii="Arial" w:hAnsi="Arial" w:cs="Arial"/>
          <w:szCs w:val="20"/>
        </w:rPr>
        <w:t xml:space="preserve">dle </w:t>
      </w:r>
      <w:r w:rsidR="00551F92" w:rsidRPr="00B708FC">
        <w:rPr>
          <w:rFonts w:ascii="Arial" w:hAnsi="Arial" w:cs="Arial"/>
          <w:szCs w:val="20"/>
        </w:rPr>
        <w:t xml:space="preserve">kap. 4 </w:t>
      </w:r>
      <w:r w:rsidRPr="00B708FC">
        <w:rPr>
          <w:rFonts w:ascii="Arial" w:hAnsi="Arial" w:cs="Arial"/>
          <w:szCs w:val="20"/>
        </w:rPr>
        <w:t>Přílohy č. 1 této Rámcové smlouvy se Poskytovatel zavazuje zaplatit Objedn</w:t>
      </w:r>
      <w:r w:rsidR="00035BE3" w:rsidRPr="00B708FC">
        <w:rPr>
          <w:rFonts w:ascii="Arial" w:hAnsi="Arial" w:cs="Arial"/>
          <w:szCs w:val="20"/>
        </w:rPr>
        <w:t>ateli smluvní pokutu ve výši 10.</w:t>
      </w:r>
      <w:r w:rsidRPr="00B708FC">
        <w:rPr>
          <w:rFonts w:ascii="Arial" w:hAnsi="Arial" w:cs="Arial"/>
          <w:szCs w:val="20"/>
        </w:rPr>
        <w:t>000,- Kč za každý i započatý den prodlení.</w:t>
      </w:r>
    </w:p>
    <w:p w:rsidR="00CC3128" w:rsidRPr="007A4138" w:rsidRDefault="00CC3128" w:rsidP="007A4138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7A4138">
        <w:rPr>
          <w:rFonts w:ascii="Arial" w:hAnsi="Arial" w:cs="Arial"/>
          <w:szCs w:val="20"/>
        </w:rPr>
        <w:t xml:space="preserve">V případě prodlení Poskytovatele s aktivací a deaktivací roamingových hlasových služeb dle </w:t>
      </w:r>
      <w:r w:rsidR="00551F92" w:rsidRPr="007A4138">
        <w:rPr>
          <w:rFonts w:ascii="Arial" w:hAnsi="Arial" w:cs="Arial"/>
          <w:szCs w:val="20"/>
        </w:rPr>
        <w:t xml:space="preserve">kap. 5 </w:t>
      </w:r>
      <w:r w:rsidRPr="007A4138">
        <w:rPr>
          <w:rFonts w:ascii="Arial" w:hAnsi="Arial" w:cs="Arial"/>
          <w:szCs w:val="20"/>
        </w:rPr>
        <w:t xml:space="preserve">Přílohy č. 1 této Rámcové smlouvy se Poskytovatel zavazuje zaplatit Objednateli smluvní pokutu ve výši </w:t>
      </w:r>
      <w:r w:rsidR="00CB7CF7" w:rsidRPr="007A4138">
        <w:rPr>
          <w:rFonts w:ascii="Arial" w:hAnsi="Arial" w:cs="Arial"/>
          <w:szCs w:val="20"/>
        </w:rPr>
        <w:t>500</w:t>
      </w:r>
      <w:r w:rsidRPr="007A4138">
        <w:rPr>
          <w:rFonts w:ascii="Arial" w:hAnsi="Arial" w:cs="Arial"/>
          <w:szCs w:val="20"/>
        </w:rPr>
        <w:t>,- Kč za každý i započatý den prodlení.</w:t>
      </w:r>
    </w:p>
    <w:p w:rsidR="00551F92" w:rsidRPr="00B708FC" w:rsidRDefault="00CC3128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 xml:space="preserve">V případě prodlení Poskytovatele s aktivací a deaktivací roamingových </w:t>
      </w:r>
      <w:r w:rsidR="007115E4" w:rsidRPr="00B708FC">
        <w:rPr>
          <w:rFonts w:ascii="Arial" w:hAnsi="Arial" w:cs="Arial"/>
          <w:szCs w:val="20"/>
        </w:rPr>
        <w:t>datových</w:t>
      </w:r>
      <w:r w:rsidRPr="00B708FC">
        <w:rPr>
          <w:rFonts w:ascii="Arial" w:hAnsi="Arial" w:cs="Arial"/>
          <w:szCs w:val="20"/>
        </w:rPr>
        <w:t xml:space="preserve"> služeb dle </w:t>
      </w:r>
      <w:r w:rsidR="00551F92" w:rsidRPr="00B708FC">
        <w:rPr>
          <w:rFonts w:ascii="Arial" w:hAnsi="Arial" w:cs="Arial"/>
          <w:szCs w:val="20"/>
        </w:rPr>
        <w:t>kap. 6 Přílohy č. 1</w:t>
      </w:r>
      <w:r w:rsidRPr="00B708FC">
        <w:rPr>
          <w:rFonts w:ascii="Arial" w:hAnsi="Arial" w:cs="Arial"/>
          <w:szCs w:val="20"/>
        </w:rPr>
        <w:t xml:space="preserve"> této Rámcové smlouvy se Poskytovatel zavazuje zaplatit Objednateli smluvní pokutu ve výši </w:t>
      </w:r>
      <w:r w:rsidR="00CB7CF7" w:rsidRPr="00B708FC">
        <w:rPr>
          <w:rFonts w:ascii="Arial" w:hAnsi="Arial" w:cs="Arial"/>
          <w:szCs w:val="20"/>
        </w:rPr>
        <w:t>500,</w:t>
      </w:r>
      <w:r w:rsidRPr="00B708FC">
        <w:rPr>
          <w:rFonts w:ascii="Arial" w:hAnsi="Arial" w:cs="Arial"/>
          <w:szCs w:val="20"/>
        </w:rPr>
        <w:t>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 případě prodlení Poskytovatele se zřízením služby hromadného rozesílání SMS ve lhůtě dle kap. 8 Přílohy č. 1 této Rámcové smlouvy se Poskytovatel zavazuje zaplatit Objednateli smluvní pokutu ve výši 20.000,- Kč za každý i započatý den prodlení.</w:t>
      </w:r>
    </w:p>
    <w:p w:rsidR="00551F92" w:rsidRPr="00B708FC" w:rsidRDefault="00551F92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B708FC">
        <w:rPr>
          <w:rFonts w:ascii="Arial" w:hAnsi="Arial" w:cs="Arial"/>
          <w:szCs w:val="20"/>
        </w:rPr>
        <w:t>V případě prodlení Poskytovatele s poskytováním Služby bezplatné migrace telefonních čísel dle čl. 11 Přílohy č. 1 této Rámcové smlouvy se Poskytovatel zavazuje zaplatit Objednateli smluvní pokutu ve výši 50,- Kč za každý započatý den prodlení za každou jednotlivou SIM kartu vyjma případů, kdy Poskytovatel prokáže, že nedodržení tohoto termínu je způsobeno okolnostmi, které nemohl ovlivnit.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Zaplacením smluvní pokuty není jakkoliv dotčen nárok Objednatele na náhradu škody</w:t>
      </w:r>
      <w:r w:rsidR="00330A6D" w:rsidRPr="00207620">
        <w:rPr>
          <w:rFonts w:ascii="Arial" w:hAnsi="Arial" w:cs="Arial"/>
          <w:szCs w:val="20"/>
        </w:rPr>
        <w:t xml:space="preserve"> či jiné újmy. N</w:t>
      </w:r>
      <w:r w:rsidRPr="00207620">
        <w:rPr>
          <w:rFonts w:ascii="Arial" w:hAnsi="Arial" w:cs="Arial"/>
          <w:szCs w:val="20"/>
        </w:rPr>
        <w:t>árok na náhradu škody je Objednatel oprávněn uplatnit vedle smluvní pokuty v plné výši. Zaplacením smluvní pokuty není dotčeno splnění povinnosti, která je prostřednictvím smluvní pokuty zajištěna.</w:t>
      </w:r>
    </w:p>
    <w:p w:rsidR="00207620" w:rsidRDefault="00E8430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pokutu je Objednatel oprávněn jedn</w:t>
      </w:r>
      <w:r w:rsidR="00330A6D" w:rsidRPr="00207620">
        <w:rPr>
          <w:rFonts w:ascii="Arial" w:hAnsi="Arial" w:cs="Arial"/>
          <w:szCs w:val="20"/>
        </w:rPr>
        <w:t>ostranně započíst jako slevu z C</w:t>
      </w:r>
      <w:r w:rsidRPr="00207620">
        <w:rPr>
          <w:rFonts w:ascii="Arial" w:hAnsi="Arial" w:cs="Arial"/>
          <w:szCs w:val="20"/>
        </w:rPr>
        <w:t xml:space="preserve">eny formou jednostranného zápočtu proti jakékoliv splatné i nesplatné pohledávce </w:t>
      </w:r>
      <w:r w:rsidR="00330A6D" w:rsidRPr="00207620">
        <w:rPr>
          <w:rFonts w:ascii="Arial" w:hAnsi="Arial" w:cs="Arial"/>
          <w:szCs w:val="20"/>
        </w:rPr>
        <w:t xml:space="preserve">Poskytovatele </w:t>
      </w:r>
      <w:r w:rsidRPr="00207620">
        <w:rPr>
          <w:rFonts w:ascii="Arial" w:hAnsi="Arial" w:cs="Arial"/>
          <w:szCs w:val="20"/>
        </w:rPr>
        <w:t xml:space="preserve">vůči Objednateli. </w:t>
      </w:r>
    </w:p>
    <w:p w:rsidR="0020762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V případě prodlení Objednatele s platbou za poskytnuté Služby je Poskytovatel oprávněn požadovat zaplacení zákonného úroku z prodlení podle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 fyzických osob, ve znění platném a účinném.</w:t>
      </w:r>
    </w:p>
    <w:p w:rsidR="00207620" w:rsidRDefault="00330A6D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 xml:space="preserve">Smluvní pokuty </w:t>
      </w:r>
      <w:r w:rsidR="00755940" w:rsidRPr="00207620">
        <w:rPr>
          <w:rFonts w:ascii="Arial" w:hAnsi="Arial" w:cs="Arial"/>
          <w:szCs w:val="20"/>
        </w:rPr>
        <w:t xml:space="preserve">a úroky z prodlení </w:t>
      </w:r>
      <w:r w:rsidRPr="00207620">
        <w:rPr>
          <w:rFonts w:ascii="Arial" w:hAnsi="Arial" w:cs="Arial"/>
          <w:szCs w:val="20"/>
        </w:rPr>
        <w:t>jsou splatné do 30</w:t>
      </w:r>
      <w:r w:rsidR="00E84300" w:rsidRPr="00207620">
        <w:rPr>
          <w:rFonts w:ascii="Arial" w:hAnsi="Arial" w:cs="Arial"/>
          <w:szCs w:val="20"/>
        </w:rPr>
        <w:t xml:space="preserve"> kalendářních dnů </w:t>
      </w:r>
      <w:r w:rsidRPr="00207620">
        <w:rPr>
          <w:rFonts w:ascii="Arial" w:hAnsi="Arial" w:cs="Arial"/>
          <w:szCs w:val="20"/>
        </w:rPr>
        <w:t>ode dne jejich doručení Smluvní straně.</w:t>
      </w:r>
    </w:p>
    <w:p w:rsidR="00755940" w:rsidRDefault="00755940" w:rsidP="001D50AC">
      <w:pPr>
        <w:numPr>
          <w:ilvl w:val="0"/>
          <w:numId w:val="16"/>
        </w:numPr>
        <w:spacing w:line="280" w:lineRule="atLeast"/>
        <w:rPr>
          <w:rFonts w:ascii="Arial" w:hAnsi="Arial" w:cs="Arial"/>
          <w:szCs w:val="20"/>
        </w:rPr>
      </w:pPr>
      <w:r w:rsidRPr="00207620">
        <w:rPr>
          <w:rFonts w:ascii="Arial" w:hAnsi="Arial" w:cs="Arial"/>
          <w:szCs w:val="20"/>
        </w:rPr>
        <w:t>Smluvní pokuty mohou být libovolně kombinovány, tzn., že uplatnění jedné smluvní pokuty nevylučuje souběžné uplatnění jakékoliv jiné smluvní pokuty.</w:t>
      </w:r>
    </w:p>
    <w:p w:rsidR="00040E06" w:rsidRDefault="00040E06" w:rsidP="00040E06">
      <w:pPr>
        <w:spacing w:line="280" w:lineRule="atLeast"/>
        <w:ind w:left="720"/>
        <w:rPr>
          <w:rFonts w:ascii="Arial" w:hAnsi="Arial" w:cs="Arial"/>
          <w:szCs w:val="20"/>
        </w:rPr>
      </w:pPr>
    </w:p>
    <w:p w:rsidR="00040E06" w:rsidRDefault="00040E06" w:rsidP="00040E06">
      <w:pPr>
        <w:spacing w:line="280" w:lineRule="atLeast"/>
        <w:ind w:left="720"/>
        <w:rPr>
          <w:rFonts w:ascii="Arial" w:hAnsi="Arial" w:cs="Arial"/>
          <w:szCs w:val="20"/>
        </w:rPr>
      </w:pP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lastRenderedPageBreak/>
        <w:t xml:space="preserve"> Ochrana důvěrných informací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bookmarkStart w:id="106" w:name="_Ref317599576"/>
      <w:r>
        <w:rPr>
          <w:rFonts w:ascii="Arial" w:hAnsi="Arial" w:cs="Arial"/>
          <w:szCs w:val="20"/>
        </w:rPr>
        <w:t>Smluvní strany sjednávají, že v</w:t>
      </w:r>
      <w:r w:rsidR="00E84300" w:rsidRPr="00F34189">
        <w:rPr>
          <w:rFonts w:ascii="Arial" w:hAnsi="Arial" w:cs="Arial"/>
          <w:szCs w:val="20"/>
        </w:rPr>
        <w:t>eškeré skutečnosti obchodní, ekonomické a t</w:t>
      </w:r>
      <w:r>
        <w:rPr>
          <w:rFonts w:ascii="Arial" w:hAnsi="Arial" w:cs="Arial"/>
          <w:szCs w:val="20"/>
        </w:rPr>
        <w:t>echnické povahy související se S</w:t>
      </w:r>
      <w:r w:rsidR="00E84300" w:rsidRPr="00F34189">
        <w:rPr>
          <w:rFonts w:ascii="Arial" w:hAnsi="Arial" w:cs="Arial"/>
          <w:szCs w:val="20"/>
        </w:rPr>
        <w:t>mluvními stranami, které nejsou běžně dostupné v obch</w:t>
      </w:r>
      <w:r>
        <w:rPr>
          <w:rFonts w:ascii="Arial" w:hAnsi="Arial" w:cs="Arial"/>
          <w:szCs w:val="20"/>
        </w:rPr>
        <w:t>odních kruzích a se kterými se Smluvní strany seznámí v souvislosti s plněním předmětu této Rámcové smlouvy a</w:t>
      </w:r>
      <w:r w:rsidR="00365421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Dílčích smluv, </w:t>
      </w:r>
      <w:r w:rsidR="00E84300" w:rsidRPr="00F34189">
        <w:rPr>
          <w:rFonts w:ascii="Arial" w:hAnsi="Arial" w:cs="Arial"/>
          <w:szCs w:val="20"/>
        </w:rPr>
        <w:t>jsou obchodním tajemstvím. Smluvní strany se zavazují zachovat mlčenlivost o uvedených skutečnostech a informacích, které označí jako důvěrné, a to až do doby, kdy se informace této povahy stanou obecně známými za předpokladu, že se tak nestane porušením povinnosti mlčenlivosti.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se zavazují, že informace uvedené povahy jiným subjektům nesdělí, nezpřístupní, ani nevyužijí pro sebe nebo pro jinou osobu. </w:t>
      </w:r>
      <w:r w:rsidR="00250321">
        <w:rPr>
          <w:rFonts w:ascii="Arial" w:hAnsi="Arial" w:cs="Arial"/>
          <w:szCs w:val="20"/>
        </w:rPr>
        <w:t>Smluvní strany se dále z</w:t>
      </w:r>
      <w:r w:rsidRPr="00F34189">
        <w:rPr>
          <w:rFonts w:ascii="Arial" w:hAnsi="Arial" w:cs="Arial"/>
          <w:szCs w:val="20"/>
        </w:rPr>
        <w:t>avazují zachovat je v přísné tajnosti a sdělit je výlučně těm svým zaměstnanců</w:t>
      </w:r>
      <w:r w:rsidR="00250321">
        <w:rPr>
          <w:rFonts w:ascii="Arial" w:hAnsi="Arial" w:cs="Arial"/>
          <w:szCs w:val="20"/>
        </w:rPr>
        <w:t>m, kteří jsou pověřeni plněním této Rámcové s</w:t>
      </w:r>
      <w:r w:rsidRPr="00F34189">
        <w:rPr>
          <w:rFonts w:ascii="Arial" w:hAnsi="Arial" w:cs="Arial"/>
          <w:szCs w:val="20"/>
        </w:rPr>
        <w:t>mlouvy</w:t>
      </w:r>
      <w:r w:rsidR="00250321">
        <w:rPr>
          <w:rFonts w:ascii="Arial" w:hAnsi="Arial" w:cs="Arial"/>
          <w:szCs w:val="20"/>
        </w:rPr>
        <w:t xml:space="preserve"> a Dílčích smluv</w:t>
      </w:r>
      <w:r w:rsidRPr="00F34189">
        <w:rPr>
          <w:rFonts w:ascii="Arial" w:hAnsi="Arial" w:cs="Arial"/>
          <w:szCs w:val="20"/>
        </w:rPr>
        <w:t xml:space="preserve"> a za tímto účelem jsou oprávněni se s těmito informacemi v nezbytném rozsahu seznámit. Smluvní strany se zavazují zabezpečit, aby i tyto osoby považovaly uvedené informace za důvěrné a zachovávaly o nich mlčenlivost.</w:t>
      </w: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Za porušení </w:t>
      </w:r>
      <w:r>
        <w:rPr>
          <w:rFonts w:ascii="Arial" w:hAnsi="Arial" w:cs="Arial"/>
          <w:szCs w:val="20"/>
        </w:rPr>
        <w:t>daného</w:t>
      </w:r>
      <w:r w:rsidRPr="00250321">
        <w:rPr>
          <w:rFonts w:ascii="Arial" w:hAnsi="Arial" w:cs="Arial"/>
          <w:szCs w:val="20"/>
        </w:rPr>
        <w:t xml:space="preserve"> závazku se považuje i využití </w:t>
      </w:r>
      <w:r>
        <w:rPr>
          <w:rFonts w:ascii="Arial" w:hAnsi="Arial" w:cs="Arial"/>
          <w:szCs w:val="20"/>
        </w:rPr>
        <w:t>získaných</w:t>
      </w:r>
      <w:r w:rsidRPr="00250321">
        <w:rPr>
          <w:rFonts w:ascii="Arial" w:hAnsi="Arial" w:cs="Arial"/>
          <w:szCs w:val="20"/>
        </w:rPr>
        <w:t xml:space="preserve"> skutečností, údajů a dat, jakož i</w:t>
      </w:r>
      <w:r w:rsidR="0031171D"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 xml:space="preserve">dalších vědomostí pro vlastní prospěch </w:t>
      </w:r>
      <w:r>
        <w:rPr>
          <w:rFonts w:ascii="Arial" w:hAnsi="Arial" w:cs="Arial"/>
          <w:szCs w:val="20"/>
        </w:rPr>
        <w:t>Poskytovatele</w:t>
      </w:r>
      <w:r w:rsidRPr="00250321">
        <w:rPr>
          <w:rFonts w:ascii="Arial" w:hAnsi="Arial" w:cs="Arial"/>
          <w:szCs w:val="20"/>
        </w:rPr>
        <w:t xml:space="preserve">, prospěch třetí osoby nebo pro jiné důvody. </w:t>
      </w:r>
    </w:p>
    <w:p w:rsidR="00E84300" w:rsidRPr="00F34189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V případě porušení obchodn</w:t>
      </w:r>
      <w:r w:rsidR="00250321">
        <w:rPr>
          <w:rFonts w:ascii="Arial" w:hAnsi="Arial" w:cs="Arial"/>
          <w:szCs w:val="20"/>
        </w:rPr>
        <w:t>ího tajemství ve smyslu § 2985 Občanského zákoníku, použijí S</w:t>
      </w:r>
      <w:r w:rsidRPr="00F34189">
        <w:rPr>
          <w:rFonts w:ascii="Arial" w:hAnsi="Arial" w:cs="Arial"/>
          <w:szCs w:val="20"/>
        </w:rPr>
        <w:t>mluvní strany prostředky právní ochrany proti nekalé soutěži.</w:t>
      </w:r>
    </w:p>
    <w:p w:rsidR="00E84300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Povinnost </w:t>
      </w:r>
      <w:r w:rsidR="00250321">
        <w:rPr>
          <w:rFonts w:ascii="Arial" w:hAnsi="Arial" w:cs="Arial"/>
          <w:szCs w:val="20"/>
        </w:rPr>
        <w:t>dle tohoto článku Rámcové s</w:t>
      </w:r>
      <w:r w:rsidRPr="00F34189">
        <w:rPr>
          <w:rFonts w:ascii="Arial" w:hAnsi="Arial" w:cs="Arial"/>
          <w:szCs w:val="20"/>
        </w:rPr>
        <w:t>mlouvy se nevztahuje na informace, které:</w:t>
      </w:r>
    </w:p>
    <w:p w:rsid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písemným souhlasem obou S</w:t>
      </w:r>
      <w:r w:rsidRPr="00926AA0">
        <w:rPr>
          <w:rFonts w:ascii="Arial" w:hAnsi="Arial" w:cs="Arial"/>
          <w:bCs/>
          <w:sz w:val="20"/>
          <w:szCs w:val="20"/>
        </w:rPr>
        <w:t>mluvních stran zproštěny těchto omezení</w:t>
      </w:r>
      <w:r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v době, kdy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veřejně známé,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se </w:t>
      </w:r>
      <w:r w:rsidRPr="00250321">
        <w:rPr>
          <w:rFonts w:ascii="Arial" w:hAnsi="Arial" w:cs="Arial"/>
          <w:bCs/>
          <w:sz w:val="20"/>
          <w:szCs w:val="20"/>
        </w:rPr>
        <w:t>stanou</w:t>
      </w:r>
      <w:r>
        <w:rPr>
          <w:rFonts w:ascii="Arial" w:hAnsi="Arial" w:cs="Arial"/>
          <w:bCs/>
          <w:sz w:val="20"/>
          <w:szCs w:val="20"/>
        </w:rPr>
        <w:t xml:space="preserve"> veřejně známými poté, co byly S</w:t>
      </w:r>
      <w:r w:rsidRPr="00250321">
        <w:rPr>
          <w:rFonts w:ascii="Arial" w:hAnsi="Arial" w:cs="Arial"/>
          <w:bCs/>
          <w:sz w:val="20"/>
          <w:szCs w:val="20"/>
        </w:rPr>
        <w:t>mluvní straně poskytnuty, s výjimkou případů, kdy se tyto informace stanou veřejně známý</w:t>
      </w:r>
      <w:r>
        <w:rPr>
          <w:rFonts w:ascii="Arial" w:hAnsi="Arial" w:cs="Arial"/>
          <w:bCs/>
          <w:sz w:val="20"/>
          <w:szCs w:val="20"/>
        </w:rPr>
        <w:t>mi v důsledku porušení závazků S</w:t>
      </w:r>
      <w:r w:rsidR="0031171D">
        <w:rPr>
          <w:rFonts w:ascii="Arial" w:hAnsi="Arial" w:cs="Arial"/>
          <w:bCs/>
          <w:sz w:val="20"/>
          <w:szCs w:val="20"/>
        </w:rPr>
        <w:t xml:space="preserve">mluvní strany </w:t>
      </w:r>
      <w:r w:rsidRPr="00250321">
        <w:rPr>
          <w:rFonts w:ascii="Arial" w:hAnsi="Arial" w:cs="Arial"/>
          <w:bCs/>
          <w:sz w:val="20"/>
          <w:szCs w:val="20"/>
        </w:rPr>
        <w:t>dle této</w:t>
      </w:r>
      <w:r>
        <w:rPr>
          <w:rFonts w:ascii="Arial" w:hAnsi="Arial" w:cs="Arial"/>
          <w:bCs/>
          <w:sz w:val="20"/>
          <w:szCs w:val="20"/>
        </w:rPr>
        <w:t xml:space="preserve"> Rámcové smlouvy</w:t>
      </w:r>
      <w:r w:rsidRPr="00250321">
        <w:rPr>
          <w:rFonts w:ascii="Arial" w:hAnsi="Arial" w:cs="Arial"/>
          <w:bCs/>
          <w:sz w:val="20"/>
          <w:szCs w:val="20"/>
        </w:rPr>
        <w:t>,</w:t>
      </w:r>
    </w:p>
    <w:p w:rsidR="00250321" w:rsidRPr="00250321" w:rsidRDefault="00250321" w:rsidP="006D4762">
      <w:pPr>
        <w:pStyle w:val="Odstavecseseznamem"/>
        <w:numPr>
          <w:ilvl w:val="0"/>
          <w:numId w:val="14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byly S</w:t>
      </w:r>
      <w:r w:rsidRPr="00250321">
        <w:rPr>
          <w:rFonts w:ascii="Arial" w:hAnsi="Arial" w:cs="Arial"/>
          <w:bCs/>
          <w:sz w:val="20"/>
          <w:szCs w:val="20"/>
        </w:rPr>
        <w:t xml:space="preserve">mluvní straně prokazatelně známé před jejich poskytnutím, </w:t>
      </w:r>
    </w:p>
    <w:p w:rsidR="00250321" w:rsidRP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S</w:t>
      </w:r>
      <w:r w:rsidRPr="00250321">
        <w:rPr>
          <w:rFonts w:ascii="Arial" w:hAnsi="Arial" w:cs="Arial"/>
          <w:bCs/>
          <w:sz w:val="20"/>
          <w:szCs w:val="20"/>
        </w:rPr>
        <w:t>mluvní strana povinna sdělit oprávněným osobám na základě platných</w:t>
      </w:r>
      <w:r>
        <w:rPr>
          <w:rFonts w:ascii="Arial" w:hAnsi="Arial" w:cs="Arial"/>
          <w:bCs/>
          <w:sz w:val="20"/>
          <w:szCs w:val="20"/>
        </w:rPr>
        <w:t xml:space="preserve"> a účinných</w:t>
      </w:r>
      <w:r w:rsidRPr="00250321">
        <w:rPr>
          <w:rFonts w:ascii="Arial" w:hAnsi="Arial" w:cs="Arial"/>
          <w:bCs/>
          <w:sz w:val="20"/>
          <w:szCs w:val="20"/>
        </w:rPr>
        <w:t xml:space="preserve"> právních předpisů </w:t>
      </w:r>
      <w:r>
        <w:rPr>
          <w:rFonts w:ascii="Arial" w:hAnsi="Arial" w:cs="Arial"/>
          <w:bCs/>
          <w:sz w:val="20"/>
          <w:szCs w:val="20"/>
        </w:rPr>
        <w:t>(např. na vyžádání</w:t>
      </w:r>
      <w:r w:rsidRPr="00926AA0">
        <w:rPr>
          <w:rFonts w:ascii="Arial" w:hAnsi="Arial" w:cs="Arial"/>
          <w:bCs/>
          <w:sz w:val="20"/>
          <w:szCs w:val="20"/>
        </w:rPr>
        <w:t xml:space="preserve"> soudem, státním zastupitelstvím nebo příslušným správním orgánem na základě zákona</w:t>
      </w:r>
      <w:r>
        <w:rPr>
          <w:rFonts w:ascii="Arial" w:hAnsi="Arial" w:cs="Arial"/>
          <w:bCs/>
          <w:sz w:val="20"/>
          <w:szCs w:val="20"/>
        </w:rPr>
        <w:t>),</w:t>
      </w:r>
    </w:p>
    <w:p w:rsidR="00250321" w:rsidRDefault="00250321" w:rsidP="006D4762">
      <w:pPr>
        <w:pStyle w:val="Odstavecseseznamem"/>
        <w:numPr>
          <w:ilvl w:val="0"/>
          <w:numId w:val="18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926AA0">
        <w:rPr>
          <w:rFonts w:ascii="Arial" w:hAnsi="Arial" w:cs="Arial"/>
          <w:bCs/>
          <w:sz w:val="20"/>
          <w:szCs w:val="20"/>
        </w:rPr>
        <w:t>mluvní strana je sdělí osobě vázané zákonnou povinností mlčenlivosti (např. advokátovi nebo daňovému poradci) z</w:t>
      </w:r>
      <w:r>
        <w:rPr>
          <w:rFonts w:ascii="Arial" w:hAnsi="Arial" w:cs="Arial"/>
          <w:bCs/>
          <w:sz w:val="20"/>
          <w:szCs w:val="20"/>
        </w:rPr>
        <w:t>a účelem uplatňování svých práv.</w:t>
      </w:r>
    </w:p>
    <w:p w:rsidR="007B7BE1" w:rsidRPr="00250321" w:rsidRDefault="007B7BE1" w:rsidP="007B7BE1">
      <w:pPr>
        <w:pStyle w:val="Odstavecseseznamem"/>
        <w:tabs>
          <w:tab w:val="left" w:pos="1134"/>
        </w:tabs>
        <w:spacing w:line="280" w:lineRule="atLeast"/>
        <w:ind w:left="1134"/>
        <w:rPr>
          <w:rFonts w:ascii="Arial" w:hAnsi="Arial" w:cs="Arial"/>
          <w:bCs/>
          <w:sz w:val="20"/>
          <w:szCs w:val="20"/>
        </w:rPr>
      </w:pPr>
    </w:p>
    <w:p w:rsidR="00250321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>S odkazem na zákon č. 101/2000 Sb., o ochraně osobních údajů</w:t>
      </w:r>
      <w:r>
        <w:rPr>
          <w:rFonts w:ascii="Arial" w:hAnsi="Arial" w:cs="Arial"/>
          <w:szCs w:val="20"/>
        </w:rPr>
        <w:t xml:space="preserve"> a o změně některých zákonů</w:t>
      </w:r>
      <w:r w:rsidRPr="00250321">
        <w:rPr>
          <w:rFonts w:ascii="Arial" w:hAnsi="Arial" w:cs="Arial"/>
          <w:szCs w:val="20"/>
        </w:rPr>
        <w:t xml:space="preserve">, ve znění pozdějších předpisů, se </w:t>
      </w:r>
      <w:r>
        <w:rPr>
          <w:rFonts w:ascii="Arial" w:hAnsi="Arial" w:cs="Arial"/>
          <w:szCs w:val="20"/>
        </w:rPr>
        <w:t>Poskytovatel</w:t>
      </w:r>
      <w:r w:rsidRPr="00250321">
        <w:rPr>
          <w:rFonts w:ascii="Arial" w:hAnsi="Arial" w:cs="Arial"/>
          <w:szCs w:val="20"/>
        </w:rPr>
        <w:t xml:space="preserve"> zavazuje učinit taková opatření, aby</w:t>
      </w:r>
      <w:r>
        <w:rPr>
          <w:rFonts w:ascii="Arial" w:hAnsi="Arial" w:cs="Arial"/>
          <w:szCs w:val="20"/>
        </w:rPr>
        <w:t> </w:t>
      </w:r>
      <w:r w:rsidRPr="00250321">
        <w:rPr>
          <w:rFonts w:ascii="Arial" w:hAnsi="Arial" w:cs="Arial"/>
          <w:szCs w:val="20"/>
        </w:rPr>
        <w:t>osoby, které se podílejí na</w:t>
      </w:r>
      <w:r>
        <w:rPr>
          <w:rFonts w:ascii="Arial" w:hAnsi="Arial" w:cs="Arial"/>
          <w:szCs w:val="20"/>
        </w:rPr>
        <w:t> plnění</w:t>
      </w:r>
      <w:r w:rsidRPr="00250321">
        <w:rPr>
          <w:rFonts w:ascii="Arial" w:hAnsi="Arial" w:cs="Arial"/>
          <w:szCs w:val="20"/>
        </w:rPr>
        <w:t xml:space="preserve"> jeho závazků </w:t>
      </w:r>
      <w:r>
        <w:rPr>
          <w:rFonts w:ascii="Arial" w:hAnsi="Arial" w:cs="Arial"/>
          <w:szCs w:val="20"/>
        </w:rPr>
        <w:t>vyplývajících z této Rámcové smlouvy a Dílčích smluv,</w:t>
      </w:r>
      <w:r w:rsidRPr="00250321">
        <w:rPr>
          <w:rFonts w:ascii="Arial" w:hAnsi="Arial" w:cs="Arial"/>
          <w:szCs w:val="20"/>
        </w:rPr>
        <w:t xml:space="preserve"> zachovávaly mlčenlivost o veškerých skutečnostech, údajích a datech (osobních či jiných), o nichž se dozv</w:t>
      </w:r>
      <w:r>
        <w:rPr>
          <w:rFonts w:ascii="Arial" w:hAnsi="Arial" w:cs="Arial"/>
          <w:szCs w:val="20"/>
        </w:rPr>
        <w:t>í</w:t>
      </w:r>
      <w:r w:rsidRPr="00250321">
        <w:rPr>
          <w:rFonts w:ascii="Arial" w:hAnsi="Arial" w:cs="Arial"/>
          <w:szCs w:val="20"/>
        </w:rPr>
        <w:t xml:space="preserve"> při výkonu své práce, včetně těch, které </w:t>
      </w:r>
      <w:r>
        <w:rPr>
          <w:rFonts w:ascii="Arial" w:hAnsi="Arial" w:cs="Arial"/>
          <w:szCs w:val="20"/>
        </w:rPr>
        <w:t>jsou evidovány</w:t>
      </w:r>
      <w:r w:rsidR="0031171D">
        <w:rPr>
          <w:rFonts w:ascii="Arial" w:hAnsi="Arial" w:cs="Arial"/>
          <w:szCs w:val="20"/>
        </w:rPr>
        <w:t xml:space="preserve"> pomocí výpočetní techniky</w:t>
      </w:r>
      <w:r w:rsidRPr="00250321">
        <w:rPr>
          <w:rFonts w:ascii="Arial" w:hAnsi="Arial" w:cs="Arial"/>
          <w:szCs w:val="20"/>
        </w:rPr>
        <w:t xml:space="preserve"> či jinak. </w:t>
      </w:r>
    </w:p>
    <w:p w:rsidR="00E84300" w:rsidRPr="00250321" w:rsidRDefault="00E84300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 w:rsidRPr="00250321">
        <w:rPr>
          <w:rFonts w:ascii="Arial" w:hAnsi="Arial" w:cs="Arial"/>
          <w:szCs w:val="20"/>
        </w:rPr>
        <w:t xml:space="preserve">Povinnost mlčenlivosti trvá bez ohledu </w:t>
      </w:r>
      <w:r w:rsidR="00250321" w:rsidRPr="00250321">
        <w:rPr>
          <w:rFonts w:ascii="Arial" w:hAnsi="Arial" w:cs="Arial"/>
          <w:szCs w:val="20"/>
        </w:rPr>
        <w:t xml:space="preserve">na ukončení </w:t>
      </w:r>
      <w:r w:rsidRPr="00250321">
        <w:rPr>
          <w:rFonts w:ascii="Arial" w:hAnsi="Arial" w:cs="Arial"/>
          <w:szCs w:val="20"/>
        </w:rPr>
        <w:t xml:space="preserve">platnosti </w:t>
      </w:r>
      <w:r w:rsidR="00250321" w:rsidRPr="00250321">
        <w:rPr>
          <w:rFonts w:ascii="Arial" w:hAnsi="Arial" w:cs="Arial"/>
          <w:szCs w:val="20"/>
        </w:rPr>
        <w:t xml:space="preserve">a účinnosti </w:t>
      </w:r>
      <w:r w:rsidRPr="00250321">
        <w:rPr>
          <w:rFonts w:ascii="Arial" w:hAnsi="Arial" w:cs="Arial"/>
          <w:szCs w:val="20"/>
        </w:rPr>
        <w:t>této</w:t>
      </w:r>
      <w:r w:rsidR="00250321" w:rsidRPr="00250321">
        <w:rPr>
          <w:rFonts w:ascii="Arial" w:hAnsi="Arial" w:cs="Arial"/>
          <w:szCs w:val="20"/>
        </w:rPr>
        <w:t xml:space="preserve"> Rámcové</w:t>
      </w:r>
      <w:r w:rsidRPr="00250321">
        <w:rPr>
          <w:rFonts w:ascii="Arial" w:hAnsi="Arial" w:cs="Arial"/>
          <w:szCs w:val="20"/>
        </w:rPr>
        <w:t xml:space="preserve"> smlouvy</w:t>
      </w:r>
      <w:r w:rsidR="0031171D">
        <w:rPr>
          <w:rFonts w:ascii="Arial" w:hAnsi="Arial" w:cs="Arial"/>
          <w:szCs w:val="20"/>
        </w:rPr>
        <w:t>, resp. Dílčí</w:t>
      </w:r>
      <w:r w:rsidR="002E4530">
        <w:rPr>
          <w:rFonts w:ascii="Arial" w:hAnsi="Arial" w:cs="Arial"/>
          <w:szCs w:val="20"/>
        </w:rPr>
        <w:t>ch smluv</w:t>
      </w:r>
      <w:r w:rsidRPr="00250321">
        <w:rPr>
          <w:rFonts w:ascii="Arial" w:hAnsi="Arial" w:cs="Arial"/>
          <w:szCs w:val="20"/>
        </w:rPr>
        <w:t>.</w:t>
      </w:r>
    </w:p>
    <w:p w:rsidR="00E84300" w:rsidRDefault="00250321" w:rsidP="006D4762">
      <w:pPr>
        <w:numPr>
          <w:ilvl w:val="0"/>
          <w:numId w:val="20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Poskytovatel není</w:t>
      </w:r>
      <w:r w:rsidR="00E84300" w:rsidRPr="00F34189">
        <w:rPr>
          <w:rFonts w:ascii="Arial" w:hAnsi="Arial" w:cs="Arial"/>
          <w:szCs w:val="20"/>
        </w:rPr>
        <w:t xml:space="preserve"> oprávněn bez předchozího písemného souhlasu Objednatele zveřejnit informaci o spolupráci s Objednatelem, ať již formou sdělení infor</w:t>
      </w:r>
      <w:bookmarkEnd w:id="106"/>
      <w:r w:rsidR="00E84300" w:rsidRPr="00F34189">
        <w:rPr>
          <w:rFonts w:ascii="Arial" w:hAnsi="Arial" w:cs="Arial"/>
          <w:szCs w:val="20"/>
        </w:rPr>
        <w:t xml:space="preserve">mace, tiskovým prohlášením, užitím v reklamě, prezentaci, prodejních materiálech nebo jiným způsobem. </w:t>
      </w:r>
    </w:p>
    <w:p w:rsidR="002416AE" w:rsidRPr="002416AE" w:rsidRDefault="002416AE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2416AE">
        <w:rPr>
          <w:rFonts w:ascii="Arial" w:hAnsi="Arial" w:cs="Arial"/>
          <w:b/>
          <w:szCs w:val="20"/>
        </w:rPr>
        <w:lastRenderedPageBreak/>
        <w:t xml:space="preserve">Řešení sporů </w:t>
      </w:r>
    </w:p>
    <w:p w:rsidR="007A4138" w:rsidRDefault="002416AE" w:rsidP="007A4138">
      <w:pPr>
        <w:numPr>
          <w:ilvl w:val="0"/>
          <w:numId w:val="22"/>
        </w:numPr>
        <w:spacing w:line="280" w:lineRule="atLeast"/>
        <w:rPr>
          <w:rFonts w:ascii="Arial" w:hAnsi="Arial" w:cs="Arial"/>
          <w:szCs w:val="20"/>
        </w:rPr>
      </w:pPr>
      <w:r w:rsidRPr="002416AE">
        <w:rPr>
          <w:rFonts w:ascii="Arial" w:hAnsi="Arial" w:cs="Arial"/>
          <w:szCs w:val="20"/>
        </w:rPr>
        <w:t xml:space="preserve">Smluvní strany prohlašují, že </w:t>
      </w:r>
      <w:r>
        <w:rPr>
          <w:rFonts w:ascii="Arial" w:hAnsi="Arial" w:cs="Arial"/>
          <w:szCs w:val="20"/>
        </w:rPr>
        <w:t xml:space="preserve">případné </w:t>
      </w:r>
      <w:r w:rsidRPr="002416AE">
        <w:rPr>
          <w:rFonts w:ascii="Arial" w:hAnsi="Arial" w:cs="Arial"/>
          <w:szCs w:val="20"/>
        </w:rPr>
        <w:t xml:space="preserve">spory </w:t>
      </w:r>
      <w:r>
        <w:rPr>
          <w:rFonts w:ascii="Arial" w:hAnsi="Arial" w:cs="Arial"/>
          <w:szCs w:val="20"/>
        </w:rPr>
        <w:t>vzniklé z titulu uzavření této Rámcové s</w:t>
      </w:r>
      <w:r w:rsidRPr="002416AE">
        <w:rPr>
          <w:rFonts w:ascii="Arial" w:hAnsi="Arial" w:cs="Arial"/>
          <w:szCs w:val="20"/>
        </w:rPr>
        <w:t>mlouvy budou řešeny na úrovni kontaktních osob</w:t>
      </w:r>
      <w:r w:rsidR="0031171D">
        <w:rPr>
          <w:rFonts w:ascii="Arial" w:hAnsi="Arial" w:cs="Arial"/>
          <w:szCs w:val="20"/>
        </w:rPr>
        <w:t xml:space="preserve"> uvedených v Příloze č. 4 této Rámcové smlouvy</w:t>
      </w:r>
      <w:r w:rsidRPr="002416AE">
        <w:rPr>
          <w:rFonts w:ascii="Arial" w:hAnsi="Arial" w:cs="Arial"/>
          <w:szCs w:val="20"/>
        </w:rPr>
        <w:t>, dále na úrovni vedoucích zaměstnanců, případně</w:t>
      </w:r>
      <w:r>
        <w:rPr>
          <w:rFonts w:ascii="Arial" w:hAnsi="Arial" w:cs="Arial"/>
          <w:szCs w:val="20"/>
        </w:rPr>
        <w:t xml:space="preserve"> na úrovni statutárních orgánů S</w:t>
      </w:r>
      <w:r w:rsidRPr="002416AE">
        <w:rPr>
          <w:rFonts w:ascii="Arial" w:hAnsi="Arial" w:cs="Arial"/>
          <w:szCs w:val="20"/>
        </w:rPr>
        <w:t xml:space="preserve">mluvních stran. Řešení sporů cestou rozhodčího řízení se vylučuje.  </w:t>
      </w:r>
    </w:p>
    <w:p w:rsidR="00E84300" w:rsidRPr="00F7365D" w:rsidRDefault="00E84300" w:rsidP="006D4762">
      <w:pPr>
        <w:pStyle w:val="Odstavecseseznamem"/>
        <w:numPr>
          <w:ilvl w:val="0"/>
          <w:numId w:val="2"/>
        </w:numPr>
        <w:spacing w:before="240" w:after="60" w:line="280" w:lineRule="atLeast"/>
        <w:jc w:val="center"/>
        <w:rPr>
          <w:rFonts w:ascii="Arial" w:hAnsi="Arial" w:cs="Arial"/>
          <w:b/>
          <w:szCs w:val="20"/>
        </w:rPr>
      </w:pPr>
      <w:r w:rsidRPr="00F7365D">
        <w:rPr>
          <w:rFonts w:ascii="Arial" w:hAnsi="Arial" w:cs="Arial"/>
          <w:b/>
          <w:szCs w:val="20"/>
        </w:rPr>
        <w:t xml:space="preserve">Závěrečná ustanovení 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>Práva</w:t>
      </w:r>
      <w:r w:rsidR="00783720">
        <w:rPr>
          <w:rFonts w:ascii="Arial" w:hAnsi="Arial" w:cs="Arial"/>
          <w:szCs w:val="20"/>
        </w:rPr>
        <w:t xml:space="preserve"> a</w:t>
      </w:r>
      <w:r w:rsidR="002E4530">
        <w:rPr>
          <w:rFonts w:ascii="Arial" w:hAnsi="Arial" w:cs="Arial"/>
          <w:szCs w:val="20"/>
        </w:rPr>
        <w:t xml:space="preserve"> povinnosti S</w:t>
      </w:r>
      <w:r w:rsidRPr="00F34189">
        <w:rPr>
          <w:rFonts w:ascii="Arial" w:hAnsi="Arial" w:cs="Arial"/>
          <w:szCs w:val="20"/>
        </w:rPr>
        <w:t xml:space="preserve">mluvních stran touto </w:t>
      </w:r>
      <w:r w:rsidR="00783720">
        <w:rPr>
          <w:rFonts w:ascii="Arial" w:hAnsi="Arial" w:cs="Arial"/>
          <w:szCs w:val="20"/>
        </w:rPr>
        <w:t xml:space="preserve">Rámcovou </w:t>
      </w:r>
      <w:r w:rsidRPr="00F34189">
        <w:rPr>
          <w:rFonts w:ascii="Arial" w:hAnsi="Arial" w:cs="Arial"/>
          <w:szCs w:val="20"/>
        </w:rPr>
        <w:t xml:space="preserve">smlouvou výslovně neupravená se řídí právním řádem </w:t>
      </w:r>
      <w:r w:rsidRPr="00926AA0">
        <w:rPr>
          <w:rFonts w:ascii="Arial" w:hAnsi="Arial" w:cs="Arial"/>
          <w:szCs w:val="20"/>
        </w:rPr>
        <w:t>České republiky, ze</w:t>
      </w:r>
      <w:r w:rsidR="00783720">
        <w:rPr>
          <w:rFonts w:ascii="Arial" w:hAnsi="Arial" w:cs="Arial"/>
          <w:szCs w:val="20"/>
        </w:rPr>
        <w:t>jména příslušnými ustanoveními O</w:t>
      </w:r>
      <w:r w:rsidRPr="00926AA0">
        <w:rPr>
          <w:rFonts w:ascii="Arial" w:hAnsi="Arial" w:cs="Arial"/>
          <w:szCs w:val="20"/>
        </w:rPr>
        <w:t>bčanského zákoní</w:t>
      </w:r>
      <w:r w:rsidR="00783720">
        <w:rPr>
          <w:rFonts w:ascii="Arial" w:hAnsi="Arial" w:cs="Arial"/>
          <w:szCs w:val="20"/>
        </w:rPr>
        <w:t xml:space="preserve">ku, Zákona o elektronických komunikacích, a rovněž </w:t>
      </w:r>
      <w:r w:rsidR="00783720" w:rsidRPr="00783720">
        <w:rPr>
          <w:rFonts w:ascii="Arial" w:hAnsi="Arial" w:cs="Arial"/>
          <w:szCs w:val="20"/>
        </w:rPr>
        <w:t>zákon</w:t>
      </w:r>
      <w:r w:rsidR="00783720">
        <w:rPr>
          <w:rFonts w:ascii="Arial" w:hAnsi="Arial" w:cs="Arial"/>
          <w:szCs w:val="20"/>
        </w:rPr>
        <w:t>a</w:t>
      </w:r>
      <w:r w:rsidR="00783720" w:rsidRPr="00783720">
        <w:rPr>
          <w:rFonts w:ascii="Arial" w:hAnsi="Arial" w:cs="Arial"/>
          <w:szCs w:val="20"/>
        </w:rPr>
        <w:t xml:space="preserve"> č. 101/2000 Sb., o ochraně osobních údajů</w:t>
      </w:r>
      <w:r w:rsidR="00783720">
        <w:rPr>
          <w:rFonts w:ascii="Arial" w:hAnsi="Arial" w:cs="Arial"/>
          <w:szCs w:val="20"/>
        </w:rPr>
        <w:t xml:space="preserve"> a o změně některých zákonů</w:t>
      </w:r>
      <w:r w:rsidR="00783720" w:rsidRPr="00783720">
        <w:rPr>
          <w:rFonts w:ascii="Arial" w:hAnsi="Arial" w:cs="Arial"/>
          <w:szCs w:val="20"/>
        </w:rPr>
        <w:t>, ve znění pozdějších předpisů</w:t>
      </w:r>
      <w:r w:rsidR="00783720">
        <w:rPr>
          <w:rFonts w:ascii="Arial" w:hAnsi="Arial" w:cs="Arial"/>
          <w:szCs w:val="20"/>
        </w:rPr>
        <w:t>.</w:t>
      </w:r>
    </w:p>
    <w:p w:rsidR="00E84300" w:rsidRPr="00F34189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Smluvní strany </w:t>
      </w:r>
      <w:r w:rsidR="00783720">
        <w:rPr>
          <w:rFonts w:ascii="Arial" w:hAnsi="Arial" w:cs="Arial"/>
          <w:szCs w:val="20"/>
        </w:rPr>
        <w:t>sjednávají, že</w:t>
      </w:r>
      <w:r w:rsidRPr="00F34189">
        <w:rPr>
          <w:rFonts w:ascii="Arial" w:hAnsi="Arial" w:cs="Arial"/>
          <w:szCs w:val="20"/>
        </w:rPr>
        <w:t xml:space="preserve"> </w:t>
      </w:r>
      <w:r w:rsidR="00783720">
        <w:rPr>
          <w:rFonts w:ascii="Arial" w:hAnsi="Arial" w:cs="Arial"/>
          <w:szCs w:val="20"/>
        </w:rPr>
        <w:t xml:space="preserve">Poskytovatel </w:t>
      </w:r>
      <w:r w:rsidRPr="00F34189">
        <w:rPr>
          <w:rFonts w:ascii="Arial" w:hAnsi="Arial" w:cs="Arial"/>
          <w:szCs w:val="20"/>
        </w:rPr>
        <w:t xml:space="preserve">na sebe </w:t>
      </w:r>
      <w:r w:rsidR="00783720">
        <w:rPr>
          <w:rFonts w:ascii="Arial" w:hAnsi="Arial" w:cs="Arial"/>
          <w:szCs w:val="20"/>
        </w:rPr>
        <w:t>ve smyslu ust. § 1765 odst. 2 O</w:t>
      </w:r>
      <w:r w:rsidR="00783720" w:rsidRPr="00F34189">
        <w:rPr>
          <w:rFonts w:ascii="Arial" w:hAnsi="Arial" w:cs="Arial"/>
          <w:szCs w:val="20"/>
        </w:rPr>
        <w:t xml:space="preserve">bčanského zákoníku </w:t>
      </w:r>
      <w:r w:rsidRPr="00F34189">
        <w:rPr>
          <w:rFonts w:ascii="Arial" w:hAnsi="Arial" w:cs="Arial"/>
          <w:szCs w:val="20"/>
        </w:rPr>
        <w:t>přebírá nebezpečí změny okolností.</w:t>
      </w:r>
    </w:p>
    <w:p w:rsidR="00E84300" w:rsidRPr="00F34189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případě, že kterékoli ustanovení této Rámcové s</w:t>
      </w:r>
      <w:r w:rsidR="00E84300" w:rsidRPr="00F34189">
        <w:rPr>
          <w:rFonts w:ascii="Arial" w:hAnsi="Arial" w:cs="Arial"/>
          <w:szCs w:val="20"/>
        </w:rPr>
        <w:t>mlouvy nebo jeho část je nebo se stane neplatným či nevynutitelným, nebude mít tato neplatnost či nevynutitelnost vliv na platnost či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 xml:space="preserve">vynutitelnost ostatních ustanovení této </w:t>
      </w:r>
      <w:r>
        <w:rPr>
          <w:rFonts w:ascii="Arial" w:hAnsi="Arial" w:cs="Arial"/>
          <w:szCs w:val="20"/>
        </w:rPr>
        <w:t>Rámcové s</w:t>
      </w:r>
      <w:r w:rsidR="00E84300" w:rsidRPr="00F34189">
        <w:rPr>
          <w:rFonts w:ascii="Arial" w:hAnsi="Arial" w:cs="Arial"/>
          <w:szCs w:val="20"/>
        </w:rPr>
        <w:t>mlouvy nebo jejích částí, pokud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nevyplývá přímo z obsahu této Rámcové s</w:t>
      </w:r>
      <w:r w:rsidR="00E84300" w:rsidRPr="00F34189">
        <w:rPr>
          <w:rFonts w:ascii="Arial" w:hAnsi="Arial" w:cs="Arial"/>
          <w:szCs w:val="20"/>
        </w:rPr>
        <w:t xml:space="preserve">mlouvy, že toto ustanovení nebo jeho část nelze oddělit od dalšího obsahu. V takovém případě se </w:t>
      </w:r>
      <w:r>
        <w:rPr>
          <w:rFonts w:ascii="Arial" w:hAnsi="Arial" w:cs="Arial"/>
          <w:szCs w:val="20"/>
        </w:rPr>
        <w:t>S</w:t>
      </w:r>
      <w:r w:rsidR="00E84300" w:rsidRPr="00F34189">
        <w:rPr>
          <w:rFonts w:ascii="Arial" w:hAnsi="Arial" w:cs="Arial"/>
          <w:szCs w:val="20"/>
        </w:rPr>
        <w:t>mluvní strany zavazují neúčinné a</w:t>
      </w:r>
      <w:r w:rsidR="0031171D">
        <w:rPr>
          <w:rFonts w:ascii="Arial" w:hAnsi="Arial" w:cs="Arial"/>
          <w:szCs w:val="20"/>
        </w:rPr>
        <w:t> </w:t>
      </w:r>
      <w:r w:rsidR="00E84300" w:rsidRPr="00F34189">
        <w:rPr>
          <w:rFonts w:ascii="Arial" w:hAnsi="Arial" w:cs="Arial"/>
          <w:szCs w:val="20"/>
        </w:rPr>
        <w:t>neplatné ustanovení nahradit novým ustanovením, které je svým účelem a význame</w:t>
      </w:r>
      <w:r>
        <w:rPr>
          <w:rFonts w:ascii="Arial" w:hAnsi="Arial" w:cs="Arial"/>
          <w:szCs w:val="20"/>
        </w:rPr>
        <w:t>m co</w:t>
      </w:r>
      <w:r w:rsidR="0031171D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nejbližší ustanovení této Rámcové s</w:t>
      </w:r>
      <w:r w:rsidR="00E84300" w:rsidRPr="00F34189">
        <w:rPr>
          <w:rFonts w:ascii="Arial" w:hAnsi="Arial" w:cs="Arial"/>
          <w:szCs w:val="20"/>
        </w:rPr>
        <w:t>mlouvy, jež má být nahrazeno.</w:t>
      </w:r>
    </w:p>
    <w:p w:rsidR="00783720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Smlouva nabývá </w:t>
      </w:r>
      <w:r w:rsidR="00783720">
        <w:rPr>
          <w:rFonts w:ascii="Arial" w:hAnsi="Arial" w:cs="Arial"/>
          <w:szCs w:val="20"/>
        </w:rPr>
        <w:t xml:space="preserve">platnosti a účinnosti </w:t>
      </w:r>
      <w:r w:rsidRPr="00F34189">
        <w:rPr>
          <w:rFonts w:ascii="Arial" w:hAnsi="Arial" w:cs="Arial"/>
          <w:szCs w:val="20"/>
        </w:rPr>
        <w:t>dnem je</w:t>
      </w:r>
      <w:r w:rsidR="004D73D8">
        <w:rPr>
          <w:rFonts w:ascii="Arial" w:hAnsi="Arial" w:cs="Arial"/>
          <w:szCs w:val="20"/>
        </w:rPr>
        <w:t>jího podpisu Smluvn</w:t>
      </w:r>
      <w:r w:rsidR="004B498F">
        <w:rPr>
          <w:rFonts w:ascii="Arial" w:hAnsi="Arial" w:cs="Arial"/>
          <w:szCs w:val="20"/>
        </w:rPr>
        <w:t xml:space="preserve">ími stranami </w:t>
      </w:r>
      <w:r w:rsidRPr="00F34189">
        <w:rPr>
          <w:rFonts w:ascii="Arial" w:hAnsi="Arial" w:cs="Arial"/>
          <w:szCs w:val="20"/>
        </w:rPr>
        <w:t xml:space="preserve">a </w:t>
      </w:r>
      <w:r w:rsidRPr="00783720">
        <w:rPr>
          <w:rFonts w:ascii="Arial" w:hAnsi="Arial" w:cs="Arial"/>
          <w:szCs w:val="20"/>
        </w:rPr>
        <w:t>uzavírá se na dobu určitou</w:t>
      </w:r>
      <w:r w:rsidR="00783720">
        <w:rPr>
          <w:rFonts w:ascii="Arial" w:hAnsi="Arial" w:cs="Arial"/>
          <w:szCs w:val="20"/>
        </w:rPr>
        <w:t xml:space="preserve"> v délce</w:t>
      </w:r>
      <w:r w:rsidRPr="00783720">
        <w:rPr>
          <w:rFonts w:ascii="Arial" w:hAnsi="Arial" w:cs="Arial"/>
          <w:szCs w:val="20"/>
        </w:rPr>
        <w:t xml:space="preserve"> 48 měsíců</w:t>
      </w:r>
      <w:r w:rsidR="004B498F">
        <w:rPr>
          <w:rFonts w:ascii="Arial" w:hAnsi="Arial" w:cs="Arial"/>
          <w:szCs w:val="20"/>
        </w:rPr>
        <w:t xml:space="preserve">. </w:t>
      </w:r>
    </w:p>
    <w:p w:rsidR="002145D5" w:rsidRDefault="00E8430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 xml:space="preserve">Smluvní strany </w:t>
      </w:r>
      <w:r w:rsidR="00783720" w:rsidRPr="002145D5">
        <w:rPr>
          <w:rFonts w:ascii="Arial" w:hAnsi="Arial" w:cs="Arial"/>
          <w:szCs w:val="20"/>
        </w:rPr>
        <w:t>sjednávají</w:t>
      </w:r>
      <w:r w:rsidRPr="002145D5">
        <w:rPr>
          <w:rFonts w:ascii="Arial" w:hAnsi="Arial" w:cs="Arial"/>
          <w:szCs w:val="20"/>
        </w:rPr>
        <w:t xml:space="preserve"> a výslovně souhlasí s tím, že z</w:t>
      </w:r>
      <w:r w:rsidR="00783720" w:rsidRPr="002145D5">
        <w:rPr>
          <w:rFonts w:ascii="Arial" w:hAnsi="Arial" w:cs="Arial"/>
          <w:szCs w:val="20"/>
        </w:rPr>
        <w:t>ánikem této Rámcové s</w:t>
      </w:r>
      <w:r w:rsidR="002145D5" w:rsidRPr="002145D5">
        <w:rPr>
          <w:rFonts w:ascii="Arial" w:hAnsi="Arial" w:cs="Arial"/>
          <w:szCs w:val="20"/>
        </w:rPr>
        <w:t xml:space="preserve">mlouvy </w:t>
      </w:r>
      <w:r w:rsidRPr="002145D5">
        <w:rPr>
          <w:rFonts w:ascii="Arial" w:hAnsi="Arial" w:cs="Arial"/>
          <w:szCs w:val="20"/>
        </w:rPr>
        <w:t>zanikají Dílčí sml</w:t>
      </w:r>
      <w:r w:rsidR="004D73D8" w:rsidRPr="002145D5">
        <w:rPr>
          <w:rFonts w:ascii="Arial" w:hAnsi="Arial" w:cs="Arial"/>
          <w:szCs w:val="20"/>
        </w:rPr>
        <w:t xml:space="preserve">ouvy uzavřené </w:t>
      </w:r>
      <w:r w:rsidR="00783720" w:rsidRPr="002145D5">
        <w:rPr>
          <w:rFonts w:ascii="Arial" w:hAnsi="Arial" w:cs="Arial"/>
          <w:szCs w:val="20"/>
        </w:rPr>
        <w:t>za podmínek této Rámcové s</w:t>
      </w:r>
      <w:r w:rsidRPr="002145D5">
        <w:rPr>
          <w:rFonts w:ascii="Arial" w:hAnsi="Arial" w:cs="Arial"/>
          <w:szCs w:val="20"/>
        </w:rPr>
        <w:t xml:space="preserve">mlouvy. </w:t>
      </w:r>
      <w:r w:rsidR="002145D5" w:rsidRPr="002145D5">
        <w:rPr>
          <w:rFonts w:ascii="Arial" w:hAnsi="Arial" w:cs="Arial"/>
          <w:szCs w:val="20"/>
        </w:rPr>
        <w:t xml:space="preserve">Platnost a účinnost Dílčích smluv uzavřených na základě této Rámcové smlouvy nesmí být sjednána na dobu delší než </w:t>
      </w:r>
      <w:r w:rsidR="00924601">
        <w:rPr>
          <w:rFonts w:ascii="Arial" w:hAnsi="Arial" w:cs="Arial"/>
          <w:szCs w:val="20"/>
        </w:rPr>
        <w:t xml:space="preserve">je </w:t>
      </w:r>
      <w:r w:rsidR="002145D5" w:rsidRPr="002145D5">
        <w:rPr>
          <w:rFonts w:ascii="Arial" w:hAnsi="Arial" w:cs="Arial"/>
          <w:szCs w:val="20"/>
        </w:rPr>
        <w:t xml:space="preserve">platnost a účinnost této Rámcové smlouvy. </w:t>
      </w:r>
    </w:p>
    <w:p w:rsidR="00E84300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2145D5">
        <w:rPr>
          <w:rFonts w:ascii="Arial" w:hAnsi="Arial" w:cs="Arial"/>
          <w:szCs w:val="20"/>
        </w:rPr>
        <w:t>Tuto Rámcovou s</w:t>
      </w:r>
      <w:r w:rsidR="002E4530">
        <w:rPr>
          <w:rFonts w:ascii="Arial" w:hAnsi="Arial" w:cs="Arial"/>
          <w:szCs w:val="20"/>
        </w:rPr>
        <w:t>mlouvu lze ukončit dohodou S</w:t>
      </w:r>
      <w:r w:rsidR="00E84300" w:rsidRPr="002145D5">
        <w:rPr>
          <w:rFonts w:ascii="Arial" w:hAnsi="Arial" w:cs="Arial"/>
          <w:szCs w:val="20"/>
        </w:rPr>
        <w:t>mluvních stran nebo odstoupením v </w:t>
      </w:r>
      <w:r w:rsidRPr="002145D5">
        <w:rPr>
          <w:rFonts w:ascii="Arial" w:hAnsi="Arial" w:cs="Arial"/>
          <w:szCs w:val="20"/>
        </w:rPr>
        <w:t>případech podstatného porušení Rámcové s</w:t>
      </w:r>
      <w:r w:rsidR="00E84300" w:rsidRPr="002145D5">
        <w:rPr>
          <w:rFonts w:ascii="Arial" w:hAnsi="Arial" w:cs="Arial"/>
          <w:szCs w:val="20"/>
        </w:rPr>
        <w:t>mlouvy</w:t>
      </w:r>
      <w:r w:rsidR="002E4530">
        <w:rPr>
          <w:rFonts w:ascii="Arial" w:hAnsi="Arial" w:cs="Arial"/>
          <w:szCs w:val="20"/>
        </w:rPr>
        <w:t xml:space="preserve"> </w:t>
      </w:r>
      <w:r w:rsidRPr="002145D5">
        <w:rPr>
          <w:rFonts w:ascii="Arial" w:hAnsi="Arial" w:cs="Arial"/>
          <w:szCs w:val="20"/>
        </w:rPr>
        <w:t>ve</w:t>
      </w:r>
      <w:r w:rsidR="002E4530">
        <w:rPr>
          <w:rFonts w:ascii="Arial" w:hAnsi="Arial" w:cs="Arial"/>
          <w:szCs w:val="20"/>
        </w:rPr>
        <w:t> </w:t>
      </w:r>
      <w:r w:rsidRPr="002145D5">
        <w:rPr>
          <w:rFonts w:ascii="Arial" w:hAnsi="Arial" w:cs="Arial"/>
          <w:szCs w:val="20"/>
        </w:rPr>
        <w:t>smyslu ustanovení § 2002 O</w:t>
      </w:r>
      <w:r w:rsidR="00E84300" w:rsidRPr="002145D5">
        <w:rPr>
          <w:rFonts w:ascii="Arial" w:hAnsi="Arial" w:cs="Arial"/>
          <w:szCs w:val="20"/>
        </w:rPr>
        <w:t xml:space="preserve">bčanského zákoníku </w:t>
      </w:r>
      <w:r w:rsidR="002E4530">
        <w:rPr>
          <w:rFonts w:ascii="Arial" w:hAnsi="Arial" w:cs="Arial"/>
          <w:szCs w:val="20"/>
        </w:rPr>
        <w:t xml:space="preserve">v případě Objednatele dále </w:t>
      </w:r>
      <w:r w:rsidR="00E84300" w:rsidRPr="002145D5">
        <w:rPr>
          <w:rFonts w:ascii="Arial" w:hAnsi="Arial" w:cs="Arial"/>
          <w:szCs w:val="20"/>
        </w:rPr>
        <w:t xml:space="preserve">v případě, že: 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hanging="11"/>
        <w:rPr>
          <w:rFonts w:ascii="Arial" w:hAnsi="Arial" w:cs="Arial"/>
          <w:bCs/>
          <w:sz w:val="20"/>
          <w:szCs w:val="20"/>
        </w:rPr>
      </w:pPr>
      <w:bookmarkStart w:id="107" w:name="_DV_M140"/>
      <w:bookmarkStart w:id="108" w:name="_DV_M142"/>
      <w:bookmarkStart w:id="109" w:name="_DV_M143"/>
      <w:bookmarkEnd w:id="107"/>
      <w:bookmarkEnd w:id="108"/>
      <w:bookmarkEnd w:id="109"/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bude déle než </w:t>
      </w:r>
      <w:r>
        <w:rPr>
          <w:rFonts w:ascii="Arial" w:hAnsi="Arial" w:cs="Arial"/>
          <w:bCs/>
          <w:sz w:val="20"/>
          <w:szCs w:val="20"/>
        </w:rPr>
        <w:t>5 kalendářních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 dnů v p</w:t>
      </w:r>
      <w:r>
        <w:rPr>
          <w:rFonts w:ascii="Arial" w:hAnsi="Arial" w:cs="Arial"/>
          <w:bCs/>
          <w:sz w:val="20"/>
          <w:szCs w:val="20"/>
        </w:rPr>
        <w:t>rodlení s poskytnutím Plnění</w:t>
      </w:r>
      <w:r w:rsidR="00E84300" w:rsidRPr="00783720">
        <w:rPr>
          <w:rFonts w:ascii="Arial" w:hAnsi="Arial" w:cs="Arial"/>
          <w:bCs/>
          <w:sz w:val="20"/>
          <w:szCs w:val="20"/>
        </w:rPr>
        <w:t>;</w:t>
      </w:r>
    </w:p>
    <w:p w:rsidR="00654C88" w:rsidRPr="00914EC0" w:rsidRDefault="00365421" w:rsidP="00654C88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83720">
        <w:rPr>
          <w:rFonts w:ascii="Arial" w:hAnsi="Arial" w:cs="Arial"/>
          <w:bCs/>
          <w:sz w:val="20"/>
          <w:szCs w:val="20"/>
        </w:rPr>
        <w:t>opak</w:t>
      </w:r>
      <w:r>
        <w:rPr>
          <w:rFonts w:ascii="Arial" w:hAnsi="Arial" w:cs="Arial"/>
          <w:bCs/>
          <w:sz w:val="20"/>
          <w:szCs w:val="20"/>
        </w:rPr>
        <w:t>ovaně, tj. nejméně dvakrát</w:t>
      </w:r>
      <w:r w:rsidRPr="00783720">
        <w:rPr>
          <w:rFonts w:ascii="Arial" w:hAnsi="Arial" w:cs="Arial"/>
          <w:bCs/>
          <w:sz w:val="20"/>
          <w:szCs w:val="20"/>
        </w:rPr>
        <w:t xml:space="preserve">, nepotvrdí </w:t>
      </w:r>
      <w:r w:rsidR="00654C88" w:rsidRPr="00654C88">
        <w:rPr>
          <w:rFonts w:ascii="Arial" w:hAnsi="Arial" w:cs="Arial"/>
          <w:bCs/>
          <w:sz w:val="20"/>
          <w:szCs w:val="20"/>
        </w:rPr>
        <w:t>návrh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Dílčí smlouvy podepsan</w:t>
      </w:r>
      <w:r w:rsidR="00654C88">
        <w:rPr>
          <w:rFonts w:ascii="Arial" w:hAnsi="Arial" w:cs="Arial"/>
          <w:bCs/>
          <w:sz w:val="20"/>
          <w:szCs w:val="20"/>
        </w:rPr>
        <w:t>ý</w:t>
      </w:r>
      <w:r w:rsidR="00654C88" w:rsidRPr="00914EC0">
        <w:rPr>
          <w:rFonts w:ascii="Arial" w:hAnsi="Arial" w:cs="Arial"/>
          <w:bCs/>
          <w:sz w:val="20"/>
          <w:szCs w:val="20"/>
        </w:rPr>
        <w:t xml:space="preserve"> oprávněným zástupcem Objednatele</w:t>
      </w:r>
      <w:r w:rsidR="00654C88">
        <w:rPr>
          <w:rFonts w:ascii="Arial" w:hAnsi="Arial" w:cs="Arial"/>
          <w:bCs/>
          <w:sz w:val="20"/>
          <w:szCs w:val="20"/>
        </w:rPr>
        <w:t xml:space="preserve"> dle čl. </w:t>
      </w:r>
      <w:r w:rsidR="00914EC0">
        <w:rPr>
          <w:rFonts w:ascii="Arial" w:hAnsi="Arial" w:cs="Arial"/>
          <w:bCs/>
          <w:sz w:val="20"/>
          <w:szCs w:val="20"/>
        </w:rPr>
        <w:t>II odst. 1 této Rámcové smlouvy;</w:t>
      </w:r>
    </w:p>
    <w:p w:rsidR="00C11D9E" w:rsidRDefault="00365421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Pr="00365421">
        <w:rPr>
          <w:rFonts w:ascii="Arial" w:hAnsi="Arial" w:cs="Arial"/>
          <w:bCs/>
          <w:sz w:val="20"/>
          <w:szCs w:val="20"/>
        </w:rPr>
        <w:t xml:space="preserve"> není sc</w:t>
      </w:r>
      <w:r>
        <w:rPr>
          <w:rFonts w:ascii="Arial" w:hAnsi="Arial" w:cs="Arial"/>
          <w:bCs/>
          <w:sz w:val="20"/>
          <w:szCs w:val="20"/>
        </w:rPr>
        <w:t>hopen poskytovat jakoukoliv ze S</w:t>
      </w:r>
      <w:r w:rsidRPr="00365421">
        <w:rPr>
          <w:rFonts w:ascii="Arial" w:hAnsi="Arial" w:cs="Arial"/>
          <w:bCs/>
          <w:sz w:val="20"/>
          <w:szCs w:val="20"/>
        </w:rPr>
        <w:t>lužeb</w:t>
      </w:r>
      <w:r>
        <w:rPr>
          <w:rFonts w:ascii="Arial" w:hAnsi="Arial" w:cs="Arial"/>
          <w:bCs/>
          <w:sz w:val="20"/>
          <w:szCs w:val="20"/>
        </w:rPr>
        <w:t xml:space="preserve"> dle této Rámcové smlouvy</w:t>
      </w:r>
      <w:r w:rsidR="00C11D9E">
        <w:rPr>
          <w:rFonts w:ascii="Arial" w:hAnsi="Arial" w:cs="Arial"/>
          <w:bCs/>
          <w:sz w:val="20"/>
          <w:szCs w:val="20"/>
        </w:rPr>
        <w:t>;</w:t>
      </w:r>
    </w:p>
    <w:p w:rsidR="00365421" w:rsidRPr="00365421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84300" w:rsidRPr="00783720">
        <w:rPr>
          <w:rFonts w:ascii="Arial" w:hAnsi="Arial" w:cs="Arial"/>
          <w:bCs/>
          <w:sz w:val="20"/>
          <w:szCs w:val="20"/>
        </w:rPr>
        <w:t>valita či jakost poskytnutého Plnění</w:t>
      </w:r>
      <w:r>
        <w:rPr>
          <w:rFonts w:ascii="Arial" w:hAnsi="Arial" w:cs="Arial"/>
          <w:bCs/>
          <w:sz w:val="20"/>
          <w:szCs w:val="20"/>
        </w:rPr>
        <w:t xml:space="preserve"> opakovaně, tj. nejméně dvakrát, </w:t>
      </w:r>
      <w:r w:rsidR="00E84300" w:rsidRPr="00783720">
        <w:rPr>
          <w:rFonts w:ascii="Arial" w:hAnsi="Arial" w:cs="Arial"/>
          <w:bCs/>
          <w:sz w:val="20"/>
          <w:szCs w:val="20"/>
        </w:rPr>
        <w:t>vykáže nižší než</w:t>
      </w:r>
      <w:r w:rsidR="002E4530">
        <w:rPr>
          <w:rFonts w:ascii="Arial" w:hAnsi="Arial" w:cs="Arial"/>
          <w:bCs/>
          <w:sz w:val="20"/>
          <w:szCs w:val="20"/>
        </w:rPr>
        <w:t> </w:t>
      </w:r>
      <w:r w:rsidR="00E84300" w:rsidRPr="00783720">
        <w:rPr>
          <w:rFonts w:ascii="Arial" w:hAnsi="Arial" w:cs="Arial"/>
          <w:bCs/>
          <w:sz w:val="20"/>
          <w:szCs w:val="20"/>
        </w:rPr>
        <w:t xml:space="preserve">smluvenou kvalitu či jakost, není-li kvalita či jakost smluvena, pak kvalitu či jakost obvyklou; </w:t>
      </w:r>
    </w:p>
    <w:p w:rsidR="002E4530" w:rsidRDefault="003373FB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 je v prodlení s</w:t>
      </w:r>
      <w:r w:rsidR="007B1468">
        <w:rPr>
          <w:rFonts w:ascii="Arial" w:hAnsi="Arial" w:cs="Arial"/>
          <w:bCs/>
          <w:sz w:val="20"/>
          <w:szCs w:val="20"/>
        </w:rPr>
        <w:t> poskytováním jakékoli ze Služeb dle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 této Rámcové smlouvy </w:t>
      </w:r>
      <w:r w:rsidR="007B1468">
        <w:rPr>
          <w:rFonts w:ascii="Arial" w:hAnsi="Arial" w:cs="Arial"/>
          <w:bCs/>
          <w:sz w:val="20"/>
          <w:szCs w:val="20"/>
        </w:rPr>
        <w:t xml:space="preserve">po dobu </w:t>
      </w:r>
      <w:r w:rsidR="00365421" w:rsidRPr="007B1468">
        <w:rPr>
          <w:rFonts w:ascii="Arial" w:hAnsi="Arial" w:cs="Arial"/>
          <w:bCs/>
          <w:sz w:val="20"/>
          <w:szCs w:val="20"/>
        </w:rPr>
        <w:t xml:space="preserve">delší než 48 hodin; </w:t>
      </w:r>
    </w:p>
    <w:p w:rsidR="00365421" w:rsidRPr="002E4530" w:rsidRDefault="002E453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 w:rsidRPr="002E4530">
        <w:rPr>
          <w:rFonts w:ascii="Arial" w:hAnsi="Arial" w:cs="Arial"/>
          <w:bCs/>
          <w:sz w:val="20"/>
          <w:szCs w:val="20"/>
        </w:rPr>
        <w:t xml:space="preserve">Poskytovatele nezajistit pokrytí signálem </w:t>
      </w:r>
      <w:r>
        <w:rPr>
          <w:rFonts w:ascii="Arial" w:hAnsi="Arial" w:cs="Arial"/>
          <w:bCs/>
          <w:sz w:val="20"/>
          <w:szCs w:val="20"/>
        </w:rPr>
        <w:t>dle s</w:t>
      </w:r>
      <w:r w:rsidRPr="002E4530">
        <w:rPr>
          <w:rFonts w:ascii="Arial" w:hAnsi="Arial" w:cs="Arial"/>
          <w:bCs/>
          <w:sz w:val="20"/>
          <w:szCs w:val="20"/>
        </w:rPr>
        <w:t xml:space="preserve"> čl. III. odst. 6 této Rámcové smlouvy</w:t>
      </w:r>
      <w:r w:rsidR="003B773E">
        <w:rPr>
          <w:rFonts w:ascii="Arial" w:hAnsi="Arial" w:cs="Arial"/>
          <w:bCs/>
          <w:sz w:val="20"/>
          <w:szCs w:val="20"/>
        </w:rPr>
        <w:t xml:space="preserve"> po</w:t>
      </w:r>
      <w:r w:rsidR="006D1804">
        <w:rPr>
          <w:rFonts w:ascii="Arial" w:hAnsi="Arial" w:cs="Arial"/>
          <w:bCs/>
          <w:sz w:val="20"/>
          <w:szCs w:val="20"/>
        </w:rPr>
        <w:t> </w:t>
      </w:r>
      <w:r w:rsidR="003B773E">
        <w:rPr>
          <w:rFonts w:ascii="Arial" w:hAnsi="Arial" w:cs="Arial"/>
          <w:bCs/>
          <w:sz w:val="20"/>
          <w:szCs w:val="20"/>
        </w:rPr>
        <w:t xml:space="preserve">dobu delší než 60 kalendářních dnů </w:t>
      </w:r>
      <w:r w:rsidR="00365421" w:rsidRPr="002E4530">
        <w:rPr>
          <w:rFonts w:ascii="Arial" w:hAnsi="Arial" w:cs="Arial"/>
          <w:bCs/>
          <w:sz w:val="20"/>
          <w:szCs w:val="20"/>
        </w:rPr>
        <w:t>anebo</w:t>
      </w:r>
    </w:p>
    <w:p w:rsidR="00E84300" w:rsidRPr="00783720" w:rsidRDefault="00783720" w:rsidP="006D4762">
      <w:pPr>
        <w:pStyle w:val="Odstavecseseznamem"/>
        <w:numPr>
          <w:ilvl w:val="0"/>
          <w:numId w:val="19"/>
        </w:numPr>
        <w:tabs>
          <w:tab w:val="left" w:pos="1134"/>
        </w:tabs>
        <w:spacing w:line="280" w:lineRule="atLeast"/>
        <w:ind w:left="1134" w:hanging="42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Poskytovatel</w:t>
      </w:r>
      <w:r w:rsidR="00E84300" w:rsidRPr="00F34189">
        <w:rPr>
          <w:rFonts w:ascii="Arial" w:hAnsi="Arial" w:cs="Arial"/>
          <w:bCs/>
          <w:sz w:val="20"/>
          <w:szCs w:val="20"/>
        </w:rPr>
        <w:t xml:space="preserve"> je v likvidaci nebo vůči jeho majetku probíhá insolvenční řízení, v němž bylo vydáno rozhodnutí o úpadku nebo insolvenční návrh byl zamítnut proto, že majetek nepostačuje k úhradě nákladů insolvenčního řízení.</w:t>
      </w:r>
    </w:p>
    <w:p w:rsidR="00783720" w:rsidRPr="00114443" w:rsidRDefault="0078372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bCs/>
          <w:szCs w:val="20"/>
        </w:rPr>
        <w:lastRenderedPageBreak/>
        <w:t xml:space="preserve">Odstoupení je účinné okamžikem jeho </w:t>
      </w:r>
      <w:r>
        <w:rPr>
          <w:rFonts w:ascii="Arial" w:hAnsi="Arial" w:cs="Arial"/>
          <w:bCs/>
          <w:szCs w:val="20"/>
        </w:rPr>
        <w:t xml:space="preserve">prokazatelného </w:t>
      </w:r>
      <w:r w:rsidRPr="00F34189">
        <w:rPr>
          <w:rFonts w:ascii="Arial" w:hAnsi="Arial" w:cs="Arial"/>
          <w:bCs/>
          <w:szCs w:val="20"/>
        </w:rPr>
        <w:t>doručení</w:t>
      </w:r>
      <w:r w:rsidR="00365421">
        <w:rPr>
          <w:rFonts w:ascii="Arial" w:hAnsi="Arial" w:cs="Arial"/>
          <w:bCs/>
          <w:szCs w:val="20"/>
        </w:rPr>
        <w:t xml:space="preserve"> Poskytovateli a v případě písm. c) předchozího odstavce okamžikem </w:t>
      </w:r>
      <w:r w:rsidR="00C11D9E">
        <w:rPr>
          <w:rFonts w:ascii="Arial" w:hAnsi="Arial" w:cs="Arial"/>
          <w:bCs/>
          <w:szCs w:val="20"/>
        </w:rPr>
        <w:t xml:space="preserve">doručení </w:t>
      </w:r>
      <w:r w:rsidR="00365421">
        <w:rPr>
          <w:rFonts w:ascii="Arial" w:hAnsi="Arial" w:cs="Arial"/>
          <w:bCs/>
          <w:szCs w:val="20"/>
        </w:rPr>
        <w:t>písemného prohlášení Poskytovatele</w:t>
      </w:r>
      <w:r w:rsidR="00C11D9E">
        <w:rPr>
          <w:rFonts w:ascii="Arial" w:hAnsi="Arial" w:cs="Arial"/>
          <w:bCs/>
          <w:szCs w:val="20"/>
        </w:rPr>
        <w:t xml:space="preserve"> Objednateli</w:t>
      </w:r>
      <w:r w:rsidR="00365421">
        <w:rPr>
          <w:rFonts w:ascii="Arial" w:hAnsi="Arial" w:cs="Arial"/>
          <w:bCs/>
          <w:szCs w:val="20"/>
        </w:rPr>
        <w:t>, že není schopen některou ze Služeb dle této Rámcové smlouvy poskytovat.</w:t>
      </w:r>
    </w:p>
    <w:p w:rsidR="004D73D8" w:rsidRPr="00C11D9E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Tuto Rámcovou smlouvu lze ukončit</w:t>
      </w:r>
      <w:r>
        <w:rPr>
          <w:rFonts w:ascii="Arial" w:hAnsi="Arial" w:cs="Arial"/>
          <w:szCs w:val="20"/>
        </w:rPr>
        <w:t xml:space="preserve"> rovněž jednostrannou výpovědí Objednatel</w:t>
      </w:r>
      <w:r w:rsidR="002145D5">
        <w:rPr>
          <w:rFonts w:ascii="Arial" w:hAnsi="Arial" w:cs="Arial"/>
          <w:szCs w:val="20"/>
        </w:rPr>
        <w:t>e</w:t>
      </w:r>
      <w:r w:rsidR="003A5AC8">
        <w:rPr>
          <w:rFonts w:ascii="Arial" w:hAnsi="Arial" w:cs="Arial"/>
          <w:szCs w:val="20"/>
        </w:rPr>
        <w:t xml:space="preserve"> jako centrálního zadavatele</w:t>
      </w:r>
      <w:r>
        <w:rPr>
          <w:rFonts w:ascii="Arial" w:hAnsi="Arial" w:cs="Arial"/>
          <w:szCs w:val="20"/>
        </w:rPr>
        <w:t>, a to i</w:t>
      </w:r>
      <w:r w:rsidR="00F11E6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bez</w:t>
      </w:r>
      <w:r w:rsidR="002145D5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udání důvodů. Délka výpovědní lhůty činí 3 měsíce a začíná běžet okamžikem prokazatelného doručení Poskytovateli. Smluvní strany sjednávají, že</w:t>
      </w:r>
      <w:r w:rsidR="002E4530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 xml:space="preserve">Objednatel je oprávněn tuto Rámcovou smlouvu vypovědět nejdříve po uplynutí 33 měsíců ode dne nabytí platnosti </w:t>
      </w:r>
      <w:r w:rsidRPr="00C11D9E">
        <w:rPr>
          <w:rFonts w:ascii="Arial" w:hAnsi="Arial" w:cs="Arial"/>
          <w:szCs w:val="20"/>
        </w:rPr>
        <w:t>a účinnosti.</w:t>
      </w:r>
    </w:p>
    <w:p w:rsidR="00E84300" w:rsidRPr="00C11D9E" w:rsidRDefault="004D73D8" w:rsidP="006D4762">
      <w:pPr>
        <w:numPr>
          <w:ilvl w:val="0"/>
          <w:numId w:val="13"/>
        </w:numPr>
        <w:shd w:val="clear" w:color="auto" w:fill="FFFFFF" w:themeFill="background1"/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Pro případ, že tato Rámcovou s</w:t>
      </w:r>
      <w:r w:rsidR="00E84300" w:rsidRPr="00C11D9E">
        <w:rPr>
          <w:rFonts w:ascii="Arial" w:hAnsi="Arial" w:cs="Arial"/>
          <w:szCs w:val="20"/>
        </w:rPr>
        <w:t>mlouva není uzavírána za přítomnosti o</w:t>
      </w:r>
      <w:r w:rsidRPr="00C11D9E">
        <w:rPr>
          <w:rFonts w:ascii="Arial" w:hAnsi="Arial" w:cs="Arial"/>
          <w:szCs w:val="20"/>
        </w:rPr>
        <w:t>bou Smluvních stran, platí, že Rámcová s</w:t>
      </w:r>
      <w:r w:rsidR="00E84300" w:rsidRPr="00C11D9E">
        <w:rPr>
          <w:rFonts w:ascii="Arial" w:hAnsi="Arial" w:cs="Arial"/>
          <w:szCs w:val="20"/>
        </w:rPr>
        <w:t xml:space="preserve">mlouva nebude uzavřena, pokud </w:t>
      </w:r>
      <w:r w:rsidRPr="00C11D9E">
        <w:rPr>
          <w:rFonts w:ascii="Arial" w:hAnsi="Arial" w:cs="Arial"/>
          <w:szCs w:val="20"/>
        </w:rPr>
        <w:t>bude Poskytovatelem podepsána</w:t>
      </w:r>
      <w:r w:rsidR="00E84300" w:rsidRPr="00C11D9E">
        <w:rPr>
          <w:rFonts w:ascii="Arial" w:hAnsi="Arial" w:cs="Arial"/>
          <w:szCs w:val="20"/>
        </w:rPr>
        <w:t xml:space="preserve"> s</w:t>
      </w:r>
      <w:r w:rsidRPr="00C11D9E">
        <w:rPr>
          <w:rFonts w:ascii="Arial" w:hAnsi="Arial" w:cs="Arial"/>
          <w:szCs w:val="20"/>
        </w:rPr>
        <w:t> </w:t>
      </w:r>
      <w:r w:rsidR="00E84300" w:rsidRPr="00C11D9E">
        <w:rPr>
          <w:rFonts w:ascii="Arial" w:hAnsi="Arial" w:cs="Arial"/>
          <w:szCs w:val="20"/>
        </w:rPr>
        <w:t xml:space="preserve">jakoukoliv změnou či odchylkou, byť nepodstatnou, nebo dodatkem. 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F34189">
        <w:rPr>
          <w:rFonts w:ascii="Arial" w:hAnsi="Arial" w:cs="Arial"/>
          <w:szCs w:val="20"/>
        </w:rPr>
        <w:t xml:space="preserve">Tato </w:t>
      </w:r>
      <w:r w:rsidR="004D73D8">
        <w:rPr>
          <w:rFonts w:ascii="Arial" w:hAnsi="Arial" w:cs="Arial"/>
          <w:szCs w:val="20"/>
        </w:rPr>
        <w:t>Rámcová s</w:t>
      </w:r>
      <w:r w:rsidRPr="00F34189">
        <w:rPr>
          <w:rFonts w:ascii="Arial" w:hAnsi="Arial" w:cs="Arial"/>
          <w:szCs w:val="20"/>
        </w:rPr>
        <w:t xml:space="preserve">mlouva je vyhotovena ve </w:t>
      </w:r>
      <w:r w:rsidR="004D73D8">
        <w:rPr>
          <w:rFonts w:ascii="Arial" w:hAnsi="Arial" w:cs="Arial"/>
          <w:szCs w:val="20"/>
        </w:rPr>
        <w:t>4</w:t>
      </w:r>
      <w:r w:rsidRPr="00F34189">
        <w:rPr>
          <w:rFonts w:ascii="Arial" w:hAnsi="Arial" w:cs="Arial"/>
          <w:szCs w:val="20"/>
        </w:rPr>
        <w:t xml:space="preserve"> stejnopisech </w:t>
      </w:r>
      <w:r w:rsidR="004D73D8">
        <w:rPr>
          <w:rFonts w:ascii="Arial" w:hAnsi="Arial" w:cs="Arial"/>
          <w:szCs w:val="20"/>
        </w:rPr>
        <w:t xml:space="preserve">s platností originálu, z nichž Objednatel obdrží 3 stejnopisy a </w:t>
      </w:r>
      <w:r w:rsidR="004D73D8" w:rsidRPr="00C11D9E">
        <w:rPr>
          <w:rFonts w:ascii="Arial" w:hAnsi="Arial" w:cs="Arial"/>
          <w:szCs w:val="20"/>
          <w:shd w:val="clear" w:color="auto" w:fill="FFFFFF" w:themeFill="background1"/>
        </w:rPr>
        <w:t>Poskytovatel 1 stejnopis</w:t>
      </w:r>
      <w:r w:rsidRPr="00C11D9E">
        <w:rPr>
          <w:rFonts w:ascii="Arial" w:hAnsi="Arial" w:cs="Arial"/>
          <w:szCs w:val="20"/>
          <w:shd w:val="clear" w:color="auto" w:fill="FFFFFF" w:themeFill="background1"/>
        </w:rPr>
        <w:t>.</w:t>
      </w:r>
    </w:p>
    <w:p w:rsid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 xml:space="preserve">Kontaktní osoba </w:t>
      </w:r>
      <w:r w:rsidR="004D73D8">
        <w:rPr>
          <w:rFonts w:ascii="Arial" w:hAnsi="Arial" w:cs="Arial"/>
          <w:szCs w:val="20"/>
        </w:rPr>
        <w:t>Objednatele</w:t>
      </w:r>
      <w:r w:rsidR="00591893">
        <w:rPr>
          <w:rFonts w:ascii="Arial" w:hAnsi="Arial" w:cs="Arial"/>
          <w:szCs w:val="20"/>
        </w:rPr>
        <w:t xml:space="preserve"> jako centrálního zadavatele a kontaktní osoby Pověřujících zadavatelů</w:t>
      </w:r>
      <w:r w:rsidR="004D73D8">
        <w:rPr>
          <w:rFonts w:ascii="Arial" w:hAnsi="Arial" w:cs="Arial"/>
          <w:szCs w:val="20"/>
        </w:rPr>
        <w:t xml:space="preserve"> </w:t>
      </w:r>
      <w:r w:rsidR="00591893">
        <w:rPr>
          <w:rFonts w:ascii="Arial" w:hAnsi="Arial" w:cs="Arial"/>
          <w:szCs w:val="20"/>
        </w:rPr>
        <w:t xml:space="preserve">jsou uvedeny v Příloze č. 4 této Rámcové smlouvy. </w:t>
      </w:r>
    </w:p>
    <w:p w:rsidR="00E84300" w:rsidRPr="004D73D8" w:rsidRDefault="00E84300" w:rsidP="006D4762">
      <w:pPr>
        <w:numPr>
          <w:ilvl w:val="0"/>
          <w:numId w:val="13"/>
        </w:numPr>
        <w:tabs>
          <w:tab w:val="clear" w:pos="720"/>
          <w:tab w:val="left" w:pos="708"/>
        </w:tabs>
        <w:spacing w:line="280" w:lineRule="atLeast"/>
        <w:rPr>
          <w:rFonts w:ascii="Arial" w:hAnsi="Arial" w:cs="Arial"/>
          <w:szCs w:val="20"/>
        </w:rPr>
      </w:pPr>
      <w:r w:rsidRPr="004D73D8">
        <w:rPr>
          <w:rFonts w:ascii="Arial" w:hAnsi="Arial" w:cs="Arial"/>
          <w:szCs w:val="20"/>
        </w:rPr>
        <w:t>Kontaktní osoba</w:t>
      </w:r>
      <w:r w:rsidR="004D73D8">
        <w:rPr>
          <w:rFonts w:ascii="Arial" w:hAnsi="Arial" w:cs="Arial"/>
          <w:szCs w:val="20"/>
        </w:rPr>
        <w:t xml:space="preserve"> Poskytovatele</w:t>
      </w:r>
      <w:r w:rsidRPr="004D73D8">
        <w:rPr>
          <w:rFonts w:ascii="Arial" w:hAnsi="Arial" w:cs="Arial"/>
          <w:szCs w:val="20"/>
        </w:rPr>
        <w:t xml:space="preserve"> ve věcech smluvních:</w:t>
      </w:r>
      <w:r w:rsidR="004D73D8" w:rsidRPr="004D73D8">
        <w:t xml:space="preserve"> </w:t>
      </w:r>
      <w:r w:rsidR="004D73D8" w:rsidRPr="00C11D9E">
        <w:rPr>
          <w:rFonts w:ascii="Arial" w:hAnsi="Arial" w:cs="Arial"/>
          <w:szCs w:val="20"/>
          <w:highlight w:val="yellow"/>
        </w:rPr>
        <w:t>[</w:t>
      </w:r>
      <w:r w:rsidR="004D73D8" w:rsidRPr="004D73D8">
        <w:rPr>
          <w:rFonts w:ascii="Arial" w:hAnsi="Arial" w:cs="Arial"/>
          <w:szCs w:val="20"/>
          <w:highlight w:val="yellow"/>
        </w:rPr>
        <w:t>UCHAZEČ DOPLNÍ JMÉNO, PŘÍJMENÍ, E-MAIL, TELEFON</w:t>
      </w:r>
      <w:r w:rsidR="004D73D8" w:rsidRPr="004D73D8">
        <w:rPr>
          <w:rFonts w:ascii="Arial" w:hAnsi="Arial" w:cs="Arial"/>
          <w:szCs w:val="20"/>
        </w:rPr>
        <w:t>]</w:t>
      </w:r>
    </w:p>
    <w:p w:rsidR="007B1468" w:rsidRDefault="00926AA0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C11D9E">
        <w:rPr>
          <w:rFonts w:ascii="Arial" w:hAnsi="Arial" w:cs="Arial"/>
          <w:szCs w:val="20"/>
        </w:rPr>
        <w:t>Smluvní strany s obsahem této Rámcové smlouvy souhlasí, rozumí ji a zavazují se k jejímu plnění a jako důkaz připojují své podpisy a prohlašují, že tato Rámcová smlouva byla uzavřena podle jejich svobodné a vážné vůle prosté tísně.</w:t>
      </w:r>
    </w:p>
    <w:p w:rsidR="007B1468" w:rsidRPr="007B1468" w:rsidRDefault="004D73D8" w:rsidP="006D4762">
      <w:pPr>
        <w:numPr>
          <w:ilvl w:val="0"/>
          <w:numId w:val="13"/>
        </w:numPr>
        <w:spacing w:line="280" w:lineRule="atLeast"/>
        <w:rPr>
          <w:rFonts w:ascii="Arial" w:hAnsi="Arial" w:cs="Arial"/>
          <w:szCs w:val="20"/>
        </w:rPr>
      </w:pPr>
      <w:r w:rsidRPr="007B1468">
        <w:rPr>
          <w:rFonts w:ascii="Arial" w:hAnsi="Arial" w:cs="Arial"/>
          <w:szCs w:val="20"/>
        </w:rPr>
        <w:t>Nedílnou součástí této Rámcové s</w:t>
      </w:r>
      <w:r w:rsidR="00E84300" w:rsidRPr="007B1468">
        <w:rPr>
          <w:rFonts w:ascii="Arial" w:hAnsi="Arial" w:cs="Arial"/>
          <w:szCs w:val="20"/>
        </w:rPr>
        <w:t xml:space="preserve">mlouvy jsou následující přílohy: </w:t>
      </w:r>
    </w:p>
    <w:p w:rsid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1 – Specifikace </w:t>
      </w:r>
      <w:r w:rsidR="004D73D8" w:rsidRPr="007B1468">
        <w:rPr>
          <w:rFonts w:ascii="Arial" w:hAnsi="Arial"/>
          <w:szCs w:val="20"/>
        </w:rPr>
        <w:t>Služeb</w:t>
      </w:r>
    </w:p>
    <w:p w:rsidR="007B1468" w:rsidRPr="007B1468" w:rsidRDefault="008D5666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2 – Návrh </w:t>
      </w:r>
      <w:r w:rsidR="00DA7DD6" w:rsidRPr="007B1468">
        <w:rPr>
          <w:rFonts w:ascii="Arial" w:hAnsi="Arial"/>
          <w:szCs w:val="20"/>
        </w:rPr>
        <w:t>realizace</w:t>
      </w:r>
      <w:r w:rsidRPr="007B1468">
        <w:rPr>
          <w:rFonts w:ascii="Arial" w:hAnsi="Arial"/>
          <w:szCs w:val="20"/>
        </w:rPr>
        <w:t xml:space="preserve">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1468" w:rsidRPr="007B1468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3 – Specifikace cen</w:t>
      </w:r>
      <w:r w:rsidR="00DA7DD6" w:rsidRPr="007B1468">
        <w:rPr>
          <w:rFonts w:ascii="Arial" w:hAnsi="Arial"/>
          <w:szCs w:val="20"/>
        </w:rPr>
        <w:t xml:space="preserve"> </w:t>
      </w:r>
      <w:r w:rsidR="00DA7DD6"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7B1468" w:rsidRPr="007B1468" w:rsidRDefault="00926AA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>Příloha č. 4 – Seznam míst</w:t>
      </w:r>
      <w:r w:rsidR="00FA27B2" w:rsidRPr="007B1468">
        <w:rPr>
          <w:rFonts w:ascii="Arial" w:hAnsi="Arial"/>
          <w:szCs w:val="20"/>
        </w:rPr>
        <w:t xml:space="preserve"> plnění</w:t>
      </w:r>
      <w:r w:rsidRPr="007B1468">
        <w:rPr>
          <w:rFonts w:ascii="Arial" w:hAnsi="Arial"/>
          <w:szCs w:val="20"/>
        </w:rPr>
        <w:t xml:space="preserve"> </w:t>
      </w:r>
      <w:r w:rsidR="00FA27B2" w:rsidRPr="007B1468">
        <w:rPr>
          <w:rFonts w:ascii="Arial" w:hAnsi="Arial"/>
          <w:szCs w:val="20"/>
        </w:rPr>
        <w:t xml:space="preserve">vč. fakturačních adres </w:t>
      </w:r>
      <w:r w:rsidRPr="007B1468">
        <w:rPr>
          <w:rFonts w:ascii="Arial" w:hAnsi="Arial"/>
          <w:szCs w:val="20"/>
        </w:rPr>
        <w:t xml:space="preserve">a </w:t>
      </w:r>
      <w:r w:rsidR="00FA27B2" w:rsidRPr="007B1468">
        <w:rPr>
          <w:rFonts w:ascii="Arial" w:hAnsi="Arial"/>
          <w:szCs w:val="20"/>
        </w:rPr>
        <w:t xml:space="preserve">kontaktních </w:t>
      </w:r>
      <w:r w:rsidRPr="007B1468">
        <w:rPr>
          <w:rFonts w:ascii="Arial" w:hAnsi="Arial"/>
          <w:szCs w:val="20"/>
        </w:rPr>
        <w:t>osob</w:t>
      </w:r>
      <w:r w:rsidR="00E84300" w:rsidRPr="007B1468">
        <w:rPr>
          <w:rFonts w:ascii="Arial" w:hAnsi="Arial"/>
          <w:szCs w:val="20"/>
        </w:rPr>
        <w:t xml:space="preserve"> </w:t>
      </w:r>
      <w:r w:rsidR="00416F23">
        <w:rPr>
          <w:rFonts w:ascii="Arial" w:hAnsi="Arial"/>
          <w:szCs w:val="20"/>
        </w:rPr>
        <w:t>(samostatná příloha na CD)</w:t>
      </w:r>
    </w:p>
    <w:p w:rsidR="00E84300" w:rsidRDefault="00E84300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 w:rsidRPr="007B1468">
        <w:rPr>
          <w:rFonts w:ascii="Arial" w:hAnsi="Arial"/>
          <w:szCs w:val="20"/>
        </w:rPr>
        <w:t xml:space="preserve">Příloha č. 5 – VOP </w:t>
      </w:r>
      <w:r w:rsidR="00926AA0" w:rsidRPr="007B1468">
        <w:rPr>
          <w:rFonts w:ascii="Arial" w:hAnsi="Arial"/>
          <w:szCs w:val="20"/>
        </w:rPr>
        <w:t>Poskytovatele</w:t>
      </w:r>
      <w:r w:rsidR="003373FB">
        <w:rPr>
          <w:rFonts w:ascii="Arial" w:hAnsi="Arial"/>
          <w:szCs w:val="20"/>
        </w:rPr>
        <w:t xml:space="preserve"> </w:t>
      </w:r>
      <w:r w:rsidR="003373FB" w:rsidRPr="007B1468">
        <w:rPr>
          <w:rFonts w:ascii="Arial" w:hAnsi="Arial"/>
          <w:szCs w:val="20"/>
          <w:highlight w:val="yellow"/>
        </w:rPr>
        <w:t>[UCHAZEČ PŘEDLOŽÍ V NABÍDCE]</w:t>
      </w:r>
    </w:p>
    <w:p w:rsidR="008632AA" w:rsidRPr="007B1468" w:rsidRDefault="008632AA" w:rsidP="007B1468">
      <w:pPr>
        <w:tabs>
          <w:tab w:val="left" w:pos="708"/>
        </w:tabs>
        <w:spacing w:line="280" w:lineRule="atLeast"/>
        <w:ind w:left="709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Příloha č. 6 –</w:t>
      </w:r>
      <w:r w:rsidR="00D16473">
        <w:rPr>
          <w:rFonts w:ascii="Arial" w:hAnsi="Arial"/>
          <w:szCs w:val="20"/>
        </w:rPr>
        <w:t xml:space="preserve"> Vzorový n</w:t>
      </w:r>
      <w:r>
        <w:rPr>
          <w:rFonts w:ascii="Arial" w:hAnsi="Arial"/>
          <w:szCs w:val="20"/>
        </w:rPr>
        <w:t xml:space="preserve">ávrh Dílčí smlouvy </w:t>
      </w: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93E37" w:rsidRDefault="00793E37" w:rsidP="00FA68F1">
      <w:pPr>
        <w:pStyle w:val="lnek"/>
        <w:numPr>
          <w:ilvl w:val="0"/>
          <w:numId w:val="0"/>
        </w:numPr>
        <w:tabs>
          <w:tab w:val="left" w:pos="708"/>
        </w:tabs>
        <w:spacing w:before="0" w:line="280" w:lineRule="atLeast"/>
        <w:jc w:val="both"/>
        <w:rPr>
          <w:rFonts w:ascii="Arial" w:hAnsi="Arial"/>
          <w:b w:val="0"/>
          <w:szCs w:val="20"/>
        </w:rPr>
      </w:pPr>
    </w:p>
    <w:tbl>
      <w:tblPr>
        <w:tblW w:w="935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535"/>
        <w:gridCol w:w="139"/>
      </w:tblGrid>
      <w:tr w:rsidR="00E84300" w:rsidRPr="00F34189" w:rsidTr="00A23E35">
        <w:trPr>
          <w:gridAfter w:val="1"/>
          <w:wAfter w:w="139" w:type="dxa"/>
        </w:trPr>
        <w:tc>
          <w:tcPr>
            <w:tcW w:w="4677" w:type="dxa"/>
          </w:tcPr>
          <w:p w:rsidR="00E84300" w:rsidRPr="00F34189" w:rsidRDefault="00E84300" w:rsidP="00914EC0">
            <w:pPr>
              <w:pStyle w:val="Zkladntextodsazen3"/>
              <w:spacing w:line="280" w:lineRule="atLeast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Za Objednatele:</w:t>
            </w:r>
          </w:p>
          <w:p w:rsidR="00793E37" w:rsidRDefault="00793E37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E84300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 w:rsidRPr="00F34189">
              <w:rPr>
                <w:rFonts w:ascii="Arial" w:hAnsi="Arial" w:cs="Arial"/>
                <w:bCs/>
                <w:sz w:val="20"/>
                <w:szCs w:val="20"/>
              </w:rPr>
              <w:t>V Praze, d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>ne</w:t>
            </w:r>
            <w:r w:rsidRPr="00F34189">
              <w:rPr>
                <w:rFonts w:ascii="Arial" w:hAnsi="Arial" w:cs="Arial"/>
                <w:bCs/>
                <w:sz w:val="20"/>
                <w:szCs w:val="20"/>
              </w:rPr>
              <w:t xml:space="preserve"> _____________</w:t>
            </w:r>
          </w:p>
        </w:tc>
        <w:tc>
          <w:tcPr>
            <w:tcW w:w="4535" w:type="dxa"/>
          </w:tcPr>
          <w:p w:rsidR="00E84300" w:rsidRPr="00F34189" w:rsidRDefault="009A4E82" w:rsidP="00F34189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 Poskytovatele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793E37" w:rsidRDefault="00793E37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84300" w:rsidRPr="00F34189" w:rsidRDefault="00357563" w:rsidP="00357563">
            <w:pPr>
              <w:pStyle w:val="Zkladntextodsazen3"/>
              <w:spacing w:line="280" w:lineRule="atLeast"/>
              <w:ind w:left="425" w:hanging="42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5756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UCHAZEČ]</w:t>
            </w:r>
            <w:r w:rsidRPr="00357563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36DA">
              <w:rPr>
                <w:rFonts w:ascii="Arial" w:hAnsi="Arial" w:cs="Arial"/>
                <w:bCs/>
                <w:sz w:val="20"/>
                <w:szCs w:val="20"/>
              </w:rPr>
              <w:t xml:space="preserve">dne </w:t>
            </w:r>
            <w:r w:rsidR="00E84300" w:rsidRPr="00F34189">
              <w:rPr>
                <w:rFonts w:ascii="Arial" w:hAnsi="Arial" w:cs="Arial"/>
                <w:bCs/>
                <w:sz w:val="20"/>
                <w:szCs w:val="20"/>
              </w:rPr>
              <w:t>____</w:t>
            </w:r>
            <w:r w:rsidR="007B1468">
              <w:rPr>
                <w:rFonts w:ascii="Arial" w:hAnsi="Arial" w:cs="Arial"/>
                <w:bCs/>
                <w:sz w:val="20"/>
                <w:szCs w:val="20"/>
              </w:rPr>
              <w:t>________</w:t>
            </w:r>
          </w:p>
        </w:tc>
      </w:tr>
      <w:tr w:rsidR="00E84300" w:rsidRPr="00F34189" w:rsidTr="00A23E35">
        <w:tc>
          <w:tcPr>
            <w:tcW w:w="4677" w:type="dxa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________________________________________</w:t>
            </w:r>
          </w:p>
        </w:tc>
        <w:tc>
          <w:tcPr>
            <w:tcW w:w="4674" w:type="dxa"/>
            <w:gridSpan w:val="2"/>
            <w:hideMark/>
          </w:tcPr>
          <w:p w:rsidR="00E84300" w:rsidRPr="00F34189" w:rsidRDefault="00E84300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 w:rsidRPr="00F34189">
              <w:rPr>
                <w:rFonts w:ascii="Arial" w:hAnsi="Arial" w:cs="Arial"/>
              </w:rPr>
              <w:t>________</w:t>
            </w:r>
            <w:r w:rsidR="007B1468">
              <w:rPr>
                <w:rFonts w:ascii="Arial" w:hAnsi="Arial" w:cs="Arial"/>
              </w:rPr>
              <w:t>__________________________</w:t>
            </w:r>
          </w:p>
        </w:tc>
      </w:tr>
      <w:tr w:rsidR="00E84300" w:rsidRPr="00F34189" w:rsidTr="00A23E35">
        <w:tc>
          <w:tcPr>
            <w:tcW w:w="4677" w:type="dxa"/>
          </w:tcPr>
          <w:p w:rsidR="00E84300" w:rsidRPr="00F34189" w:rsidRDefault="00357563" w:rsidP="00357563">
            <w:pPr>
              <w:pStyle w:val="Nzev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Robin Povšík</w:t>
            </w:r>
          </w:p>
        </w:tc>
        <w:tc>
          <w:tcPr>
            <w:tcW w:w="4674" w:type="dxa"/>
            <w:gridSpan w:val="2"/>
          </w:tcPr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  <w:tr w:rsidR="00E84300" w:rsidRPr="00F34189" w:rsidTr="00A23E35">
        <w:trPr>
          <w:trHeight w:val="797"/>
        </w:trPr>
        <w:tc>
          <w:tcPr>
            <w:tcW w:w="4677" w:type="dxa"/>
            <w:hideMark/>
          </w:tcPr>
          <w:p w:rsidR="00E84300" w:rsidRPr="00F34189" w:rsidRDefault="007236DA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A1FFA">
              <w:rPr>
                <w:rFonts w:ascii="Arial" w:hAnsi="Arial" w:cs="Arial"/>
              </w:rPr>
              <w:t xml:space="preserve">áměstek pro řízení sekce řízení úřadu </w:t>
            </w:r>
          </w:p>
          <w:p w:rsidR="00E84300" w:rsidRPr="00F34189" w:rsidRDefault="00357563" w:rsidP="00357563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Česká republika – Ministerstvo práce a sociálních věcí</w:t>
            </w:r>
          </w:p>
        </w:tc>
        <w:tc>
          <w:tcPr>
            <w:tcW w:w="4674" w:type="dxa"/>
            <w:gridSpan w:val="2"/>
            <w:hideMark/>
          </w:tcPr>
          <w:p w:rsidR="00357563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highlight w:val="yellow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  <w:p w:rsidR="00E84300" w:rsidRPr="00F34189" w:rsidRDefault="00357563" w:rsidP="00F34189">
            <w:pPr>
              <w:pStyle w:val="Zkladntext"/>
              <w:spacing w:line="280" w:lineRule="atLeast"/>
              <w:jc w:val="both"/>
              <w:rPr>
                <w:rFonts w:ascii="Arial" w:hAnsi="Arial" w:cs="Arial"/>
                <w:b/>
                <w:highlight w:val="red"/>
              </w:rPr>
            </w:pPr>
            <w:r w:rsidRPr="00F34189">
              <w:rPr>
                <w:rFonts w:ascii="Arial" w:hAnsi="Arial" w:cs="Arial"/>
                <w:highlight w:val="yellow"/>
              </w:rPr>
              <w:t>[DOPLNÍ UCHAZEČ]</w:t>
            </w:r>
          </w:p>
        </w:tc>
      </w:tr>
    </w:tbl>
    <w:p w:rsidR="00A87D46" w:rsidRDefault="00A87D46" w:rsidP="00A87D4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Příloha č. 1 </w:t>
      </w:r>
    </w:p>
    <w:p w:rsidR="00A87D46" w:rsidRPr="003373FB" w:rsidRDefault="00A87D46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Specifikace Služeb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szCs w:val="20"/>
        </w:rPr>
        <w:t>Veškeré níže uvedené technické podmínky poskytování mobilních telekomunikačních služeb (dále jen jako „</w:t>
      </w:r>
      <w:r w:rsidR="00217A73">
        <w:rPr>
          <w:rFonts w:ascii="Arial" w:hAnsi="Arial" w:cs="Arial"/>
          <w:b/>
          <w:i/>
          <w:szCs w:val="20"/>
        </w:rPr>
        <w:t>s</w:t>
      </w:r>
      <w:r w:rsidRPr="002E4530">
        <w:rPr>
          <w:rFonts w:ascii="Arial" w:hAnsi="Arial" w:cs="Arial"/>
          <w:b/>
          <w:i/>
          <w:szCs w:val="20"/>
        </w:rPr>
        <w:t>lužby</w:t>
      </w:r>
      <w:r w:rsidRPr="002E4530">
        <w:rPr>
          <w:rFonts w:ascii="Arial" w:hAnsi="Arial" w:cs="Arial"/>
          <w:szCs w:val="20"/>
        </w:rPr>
        <w:t xml:space="preserve">“) představují </w:t>
      </w:r>
      <w:r w:rsidRPr="002E4530">
        <w:rPr>
          <w:rFonts w:ascii="Arial" w:hAnsi="Arial" w:cs="Arial"/>
          <w:szCs w:val="20"/>
          <w:u w:val="single"/>
        </w:rPr>
        <w:t>minimální úroveň poskytovaných služeb</w:t>
      </w:r>
      <w:r w:rsidRPr="002E4530">
        <w:rPr>
          <w:rFonts w:ascii="Arial" w:hAnsi="Arial" w:cs="Arial"/>
          <w:szCs w:val="20"/>
        </w:rPr>
        <w:t xml:space="preserve">, která musí být </w:t>
      </w:r>
      <w:r>
        <w:rPr>
          <w:rFonts w:ascii="Arial" w:hAnsi="Arial" w:cs="Arial"/>
          <w:szCs w:val="20"/>
        </w:rPr>
        <w:t xml:space="preserve">Poskytovatelem </w:t>
      </w:r>
      <w:r w:rsidRPr="002E4530">
        <w:rPr>
          <w:rFonts w:ascii="Arial" w:hAnsi="Arial" w:cs="Arial"/>
          <w:szCs w:val="20"/>
        </w:rPr>
        <w:t xml:space="preserve">zajištěna po celou dobu platnosti a účinnosti </w:t>
      </w:r>
      <w:r>
        <w:rPr>
          <w:rFonts w:ascii="Arial" w:hAnsi="Arial" w:cs="Arial"/>
          <w:szCs w:val="20"/>
        </w:rPr>
        <w:t>R</w:t>
      </w:r>
      <w:r w:rsidRPr="002E4530">
        <w:rPr>
          <w:rFonts w:ascii="Arial" w:hAnsi="Arial" w:cs="Arial"/>
          <w:szCs w:val="20"/>
        </w:rPr>
        <w:t>ámcové smlouvy</w:t>
      </w:r>
      <w:r>
        <w:rPr>
          <w:rFonts w:ascii="Arial" w:hAnsi="Arial" w:cs="Arial"/>
          <w:noProof/>
          <w:szCs w:val="20"/>
        </w:rPr>
        <w:t xml:space="preserve"> a Díčlích smluv.</w:t>
      </w:r>
    </w:p>
    <w:p w:rsidR="002E4530" w:rsidRPr="002E4530" w:rsidRDefault="002E4530" w:rsidP="00B708F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Celkový předpokládaný počet poptávaných hlasových SIM karet a datových služeb je dohromady </w:t>
      </w:r>
      <w:r w:rsidRPr="00217A73">
        <w:rPr>
          <w:rFonts w:ascii="Arial" w:hAnsi="Arial" w:cs="Arial"/>
          <w:szCs w:val="20"/>
        </w:rPr>
        <w:t>10 434 ks.</w:t>
      </w:r>
      <w:r w:rsidRPr="002E4530">
        <w:rPr>
          <w:rFonts w:ascii="Arial" w:hAnsi="Arial" w:cs="Arial"/>
          <w:szCs w:val="20"/>
        </w:rPr>
        <w:t xml:space="preserve"> Jedná se o objem plnění, který je odvozen z údajů o průměrném množství služeb odebraných </w:t>
      </w:r>
      <w:r>
        <w:rPr>
          <w:rFonts w:ascii="Arial" w:hAnsi="Arial" w:cs="Arial"/>
          <w:szCs w:val="20"/>
        </w:rPr>
        <w:t>Objednatel</w:t>
      </w:r>
      <w:r w:rsidRPr="002E4530">
        <w:rPr>
          <w:rFonts w:ascii="Arial" w:hAnsi="Arial" w:cs="Arial"/>
          <w:szCs w:val="20"/>
        </w:rPr>
        <w:t xml:space="preserve">i za uplynulé období a jejich následně provedené modelové aproximaci na období plnění </w:t>
      </w:r>
      <w:r>
        <w:rPr>
          <w:rFonts w:ascii="Arial" w:hAnsi="Arial" w:cs="Arial"/>
          <w:szCs w:val="20"/>
        </w:rPr>
        <w:t>Rámcové smlouvy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Hlasové služby tvoří nyní téměř 60% z objemu celkových finančních nákladů poptávaných služeb mobilní telefonie. 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Celková struktura vnitrostátního provozu hlas</w:t>
      </w:r>
      <w:r>
        <w:rPr>
          <w:rFonts w:ascii="Arial" w:hAnsi="Arial" w:cs="Arial"/>
          <w:szCs w:val="20"/>
        </w:rPr>
        <w:t>ových SIM karet u Objednatelů</w:t>
      </w:r>
      <w:r w:rsidRPr="002E4530">
        <w:rPr>
          <w:rFonts w:ascii="Arial" w:hAnsi="Arial" w:cs="Arial"/>
          <w:szCs w:val="20"/>
        </w:rPr>
        <w:t xml:space="preserve"> je následující:</w:t>
      </w:r>
    </w:p>
    <w:p w:rsidR="002E4530" w:rsidRPr="002E4530" w:rsidRDefault="002E4530" w:rsidP="002E4530">
      <w:pPr>
        <w:spacing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Tab. 2</w:t>
      </w:r>
    </w:p>
    <w:tbl>
      <w:tblPr>
        <w:tblStyle w:val="Mkatabulky1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1842"/>
        <w:gridCol w:w="2376"/>
      </w:tblGrid>
      <w:tr w:rsidR="002E4530" w:rsidRPr="002E4530" w:rsidTr="00B708FC">
        <w:trPr>
          <w:trHeight w:val="756"/>
        </w:trPr>
        <w:tc>
          <w:tcPr>
            <w:tcW w:w="4395" w:type="dxa"/>
            <w:shd w:val="clear" w:color="auto" w:fill="EEECE1" w:themeFill="background2"/>
            <w:vAlign w:val="center"/>
          </w:tcPr>
          <w:p w:rsidR="002E4530" w:rsidRPr="002E4530" w:rsidRDefault="002E4530" w:rsidP="002E4530">
            <w:pPr>
              <w:spacing w:line="280" w:lineRule="atLeast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Terminace hovorů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měsíčně</w:t>
            </w:r>
          </w:p>
        </w:tc>
        <w:tc>
          <w:tcPr>
            <w:tcW w:w="2376" w:type="dxa"/>
            <w:shd w:val="clear" w:color="auto" w:fill="EEECE1" w:themeFill="background2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b/>
                <w:szCs w:val="20"/>
              </w:rPr>
            </w:pPr>
            <w:r w:rsidRPr="002E4530">
              <w:rPr>
                <w:rFonts w:ascii="Arial" w:hAnsi="Arial" w:cs="Arial"/>
                <w:b/>
                <w:szCs w:val="20"/>
              </w:rPr>
              <w:t>Počet min. za 48 měsíců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2E4530" w:rsidRDefault="00217A73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V rámci VPS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215 119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2E4530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10 325 712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 xml:space="preserve">Do mobilní sítě Vodafone </w:t>
            </w:r>
            <w:r>
              <w:rPr>
                <w:rFonts w:ascii="Arial" w:hAnsi="Arial" w:cs="Arial"/>
                <w:color w:val="000000"/>
                <w:szCs w:val="20"/>
              </w:rPr>
              <w:t>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271 138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13 014 624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O2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432 495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20 759 760</w:t>
            </w:r>
          </w:p>
        </w:tc>
      </w:tr>
      <w:tr w:rsidR="00B708FC" w:rsidRPr="002E4530" w:rsidTr="00B708FC">
        <w:tc>
          <w:tcPr>
            <w:tcW w:w="4395" w:type="dxa"/>
            <w:shd w:val="clear" w:color="auto" w:fill="auto"/>
            <w:vAlign w:val="bottom"/>
          </w:tcPr>
          <w:p w:rsidR="00B708FC" w:rsidRPr="00CB37D4" w:rsidRDefault="00B708FC" w:rsidP="00B708FC">
            <w:pPr>
              <w:pStyle w:val="Zkladntextodsazen"/>
              <w:spacing w:line="280" w:lineRule="atLeast"/>
              <w:ind w:left="0"/>
              <w:rPr>
                <w:rFonts w:ascii="Arial" w:hAnsi="Arial" w:cs="Arial"/>
                <w:szCs w:val="20"/>
              </w:rPr>
            </w:pPr>
            <w:r w:rsidRPr="00CB37D4">
              <w:rPr>
                <w:rFonts w:ascii="Arial" w:hAnsi="Arial" w:cs="Arial"/>
                <w:color w:val="000000"/>
                <w:szCs w:val="20"/>
              </w:rPr>
              <w:t>Do mobilní sítě T-Mobile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Czech Republic a.s.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327 583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708FC" w:rsidRPr="002E4530" w:rsidRDefault="00B708FC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2E4530">
              <w:rPr>
                <w:rFonts w:ascii="Arial" w:hAnsi="Arial" w:cs="Arial"/>
                <w:color w:val="000000"/>
                <w:szCs w:val="20"/>
              </w:rPr>
              <w:t>15 723 984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mobilních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1 246 334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59 824 032</w:t>
            </w:r>
          </w:p>
        </w:tc>
      </w:tr>
      <w:tr w:rsidR="002E4530" w:rsidRPr="002E4530" w:rsidTr="00B708FC">
        <w:tc>
          <w:tcPr>
            <w:tcW w:w="4395" w:type="dxa"/>
            <w:shd w:val="clear" w:color="auto" w:fill="auto"/>
            <w:vAlign w:val="bottom"/>
          </w:tcPr>
          <w:p w:rsidR="002E4530" w:rsidRPr="00B708FC" w:rsidRDefault="002E4530" w:rsidP="002E4530">
            <w:pPr>
              <w:spacing w:line="280" w:lineRule="atLeast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CELKEM do pevných sítí v ČR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107 745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2E4530" w:rsidRPr="00B708FC" w:rsidRDefault="002E4530" w:rsidP="00B708FC">
            <w:pPr>
              <w:spacing w:line="280" w:lineRule="atLeast"/>
              <w:jc w:val="center"/>
              <w:rPr>
                <w:rFonts w:ascii="Arial" w:hAnsi="Arial" w:cs="Arial"/>
                <w:szCs w:val="20"/>
              </w:rPr>
            </w:pPr>
            <w:r w:rsidRPr="00B708FC">
              <w:rPr>
                <w:rFonts w:ascii="Arial" w:hAnsi="Arial" w:cs="Arial"/>
                <w:bCs/>
                <w:color w:val="000000"/>
                <w:szCs w:val="20"/>
              </w:rPr>
              <w:t>5 171 760</w:t>
            </w:r>
          </w:p>
        </w:tc>
      </w:tr>
    </w:tbl>
    <w:p w:rsidR="002E4530" w:rsidRPr="002E4530" w:rsidRDefault="002E4530" w:rsidP="002E4530">
      <w:pPr>
        <w:spacing w:line="280" w:lineRule="atLeast"/>
        <w:rPr>
          <w:rFonts w:ascii="Arial" w:hAnsi="Arial" w:cs="Arial"/>
          <w:szCs w:val="20"/>
        </w:rPr>
      </w:pPr>
    </w:p>
    <w:p w:rsidR="002E4530" w:rsidRPr="00B708FC" w:rsidRDefault="00414A9D" w:rsidP="00B708FC">
      <w:pPr>
        <w:spacing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Celkový objem požadovaných s</w:t>
      </w:r>
      <w:r w:rsidR="002E4530" w:rsidRPr="002E4530">
        <w:rPr>
          <w:rFonts w:ascii="Arial" w:hAnsi="Arial" w:cs="Arial"/>
          <w:szCs w:val="20"/>
        </w:rPr>
        <w:t xml:space="preserve">lužeb, který </w:t>
      </w:r>
      <w:r w:rsidR="006D4762">
        <w:rPr>
          <w:rFonts w:ascii="Arial" w:hAnsi="Arial" w:cs="Arial"/>
          <w:szCs w:val="20"/>
        </w:rPr>
        <w:t>je</w:t>
      </w:r>
      <w:r w:rsidR="002E4530" w:rsidRPr="002E4530">
        <w:rPr>
          <w:rFonts w:ascii="Arial" w:hAnsi="Arial" w:cs="Arial"/>
          <w:szCs w:val="20"/>
        </w:rPr>
        <w:t xml:space="preserve"> předmětem plnění </w:t>
      </w:r>
      <w:r w:rsidR="006D4762">
        <w:rPr>
          <w:rFonts w:ascii="Arial" w:hAnsi="Arial" w:cs="Arial"/>
          <w:szCs w:val="20"/>
        </w:rPr>
        <w:t xml:space="preserve">Rámcové smlouvy a Dílčích smluv, </w:t>
      </w:r>
      <w:r w:rsidR="002E4530" w:rsidRPr="002E4530">
        <w:rPr>
          <w:rFonts w:ascii="Arial" w:hAnsi="Arial" w:cs="Arial"/>
          <w:szCs w:val="20"/>
        </w:rPr>
        <w:t>je blíže specifikován v </w:t>
      </w:r>
      <w:r w:rsidR="006D4762" w:rsidRPr="00217A73">
        <w:rPr>
          <w:rFonts w:ascii="Arial" w:hAnsi="Arial" w:cs="Arial"/>
          <w:szCs w:val="20"/>
        </w:rPr>
        <w:t>Příloze č. 3</w:t>
      </w:r>
      <w:r w:rsidR="002E4530" w:rsidRPr="00217A73">
        <w:rPr>
          <w:rFonts w:ascii="Arial" w:hAnsi="Arial" w:cs="Arial"/>
          <w:szCs w:val="20"/>
        </w:rPr>
        <w:t xml:space="preserve"> </w:t>
      </w:r>
      <w:r w:rsidR="006D4762" w:rsidRPr="00217A73">
        <w:rPr>
          <w:rFonts w:ascii="Arial" w:hAnsi="Arial" w:cs="Arial"/>
          <w:szCs w:val="20"/>
        </w:rPr>
        <w:t>Rámcové smlouvy</w:t>
      </w:r>
      <w:r w:rsidR="002E4530" w:rsidRPr="00217A73">
        <w:rPr>
          <w:rFonts w:ascii="Arial" w:hAnsi="Arial" w:cs="Arial"/>
          <w:szCs w:val="20"/>
        </w:rPr>
        <w:t xml:space="preserve"> – </w:t>
      </w:r>
      <w:bookmarkStart w:id="110" w:name="_Toc189466905"/>
      <w:r w:rsidR="006D4762" w:rsidRPr="00217A73">
        <w:rPr>
          <w:rFonts w:ascii="Arial" w:hAnsi="Arial" w:cs="Arial"/>
          <w:szCs w:val="20"/>
        </w:rPr>
        <w:t>Specifikace cen.</w:t>
      </w:r>
    </w:p>
    <w:p w:rsidR="002E4530" w:rsidRPr="002E4530" w:rsidRDefault="006D4762" w:rsidP="006D4762">
      <w:pPr>
        <w:keepNext/>
        <w:shd w:val="clear" w:color="auto" w:fill="DDD9C3"/>
        <w:tabs>
          <w:tab w:val="num" w:pos="567"/>
          <w:tab w:val="num" w:pos="709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1" w:name="_Toc274119983"/>
      <w:bookmarkStart w:id="112" w:name="_Toc437521395"/>
      <w:r>
        <w:rPr>
          <w:rFonts w:ascii="Arial" w:eastAsia="Arial Unicode MS" w:hAnsi="Arial" w:cs="Arial"/>
          <w:b/>
          <w:bCs/>
          <w:smallCaps/>
          <w:szCs w:val="20"/>
        </w:rPr>
        <w:t xml:space="preserve">Kap. 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Požadované hlasové tarify</w:t>
      </w:r>
      <w:bookmarkEnd w:id="111"/>
      <w:bookmarkEnd w:id="112"/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požaduje zajištění dvou níže specifikovaných tarifů.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V případě, že SIM karta bude používána jen část měsíce (např. aktivace v průběhu měsíce nebo odpojení na prázdniny apod.), </w:t>
      </w:r>
      <w:r w:rsidR="00217A73">
        <w:rPr>
          <w:rFonts w:ascii="Arial" w:hAnsi="Arial" w:cs="Arial"/>
          <w:szCs w:val="20"/>
        </w:rPr>
        <w:t>je Poskytovatel povinen účtovat poměrnou částku</w:t>
      </w:r>
      <w:r w:rsidRPr="002E4530">
        <w:rPr>
          <w:rFonts w:ascii="Arial" w:hAnsi="Arial" w:cs="Arial"/>
          <w:szCs w:val="20"/>
        </w:rPr>
        <w:t xml:space="preserve"> měsíční paušální platby za</w:t>
      </w:r>
      <w:r w:rsidR="006D4762">
        <w:rPr>
          <w:rFonts w:ascii="Arial" w:hAnsi="Arial" w:cs="Arial"/>
          <w:szCs w:val="20"/>
        </w:rPr>
        <w:t> </w:t>
      </w:r>
      <w:r w:rsidRPr="002E4530">
        <w:rPr>
          <w:rFonts w:ascii="Arial" w:hAnsi="Arial" w:cs="Arial"/>
          <w:szCs w:val="20"/>
        </w:rPr>
        <w:t>příslušný tarif.</w:t>
      </w:r>
    </w:p>
    <w:p w:rsidR="002E4530" w:rsidRPr="002E4530" w:rsidRDefault="006D4762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je oprávněn využívat níže </w:t>
      </w:r>
      <w:r w:rsidR="002E4530" w:rsidRPr="002E4530">
        <w:rPr>
          <w:rFonts w:ascii="Arial" w:hAnsi="Arial" w:cs="Arial"/>
          <w:szCs w:val="20"/>
        </w:rPr>
        <w:t xml:space="preserve">uvedené tarify podle vlastních komunikačních potřeb. </w:t>
      </w:r>
    </w:p>
    <w:p w:rsidR="002E4530" w:rsidRPr="002E4530" w:rsidRDefault="003C278C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 xml:space="preserve"> </w:t>
      </w:r>
      <w:r w:rsidR="00C35DF2">
        <w:rPr>
          <w:rFonts w:ascii="Arial" w:eastAsia="Arial Unicode MS" w:hAnsi="Arial" w:cs="Arial"/>
          <w:b/>
          <w:bCs/>
          <w:smallCaps/>
          <w:szCs w:val="20"/>
        </w:rPr>
        <w:t xml:space="preserve">1.1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Tarif bez volných minut a SMS</w:t>
      </w:r>
    </w:p>
    <w:bookmarkEnd w:id="110"/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>Objednatel</w:t>
      </w:r>
      <w:r w:rsidR="002E4530" w:rsidRPr="006D4762">
        <w:rPr>
          <w:rFonts w:ascii="Arial" w:eastAsia="Arial Unicode MS" w:hAnsi="Arial" w:cs="Arial"/>
          <w:szCs w:val="20"/>
        </w:rPr>
        <w:t xml:space="preserve"> požaduje hlasový tarif bez volných minut a SMS, v jehož rámci se nepřipouští žádné volné minuty ani volné SMS či jiné volné jednotky pro SIM karty. </w:t>
      </w:r>
    </w:p>
    <w:p w:rsidR="002E4530" w:rsidRPr="006D4762" w:rsidRDefault="006D4762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Objednatel </w:t>
      </w:r>
      <w:r w:rsidR="00804325">
        <w:rPr>
          <w:rFonts w:ascii="Arial" w:eastAsia="Arial Unicode MS" w:hAnsi="Arial" w:cs="Arial"/>
          <w:szCs w:val="20"/>
        </w:rPr>
        <w:t>hradí</w:t>
      </w:r>
      <w:r w:rsidR="002E4530" w:rsidRPr="006D4762">
        <w:rPr>
          <w:rFonts w:ascii="Arial" w:eastAsia="Arial Unicode MS" w:hAnsi="Arial" w:cs="Arial"/>
          <w:szCs w:val="20"/>
        </w:rPr>
        <w:t xml:space="preserve"> pouze rozsah poskytnutých služeb oceněných jednotkovými cenami příslušné služby + měsíční paušální poplatek spojený s</w:t>
      </w:r>
      <w:r w:rsidRPr="006D4762">
        <w:rPr>
          <w:rFonts w:ascii="Arial" w:eastAsia="Arial Unicode MS" w:hAnsi="Arial" w:cs="Arial"/>
          <w:szCs w:val="20"/>
        </w:rPr>
        <w:t> </w:t>
      </w:r>
      <w:r w:rsidR="002E4530" w:rsidRPr="006D4762">
        <w:rPr>
          <w:rFonts w:ascii="Arial" w:eastAsia="Arial Unicode MS" w:hAnsi="Arial" w:cs="Arial"/>
          <w:szCs w:val="20"/>
        </w:rPr>
        <w:t>tarifem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lastRenderedPageBreak/>
        <w:t xml:space="preserve">U vnitrostátního volání </w:t>
      </w:r>
      <w:r w:rsidR="00261396" w:rsidRPr="00261396">
        <w:rPr>
          <w:rFonts w:ascii="Arial" w:eastAsia="Arial Unicode MS" w:hAnsi="Arial" w:cs="Arial"/>
          <w:szCs w:val="20"/>
        </w:rPr>
        <w:t xml:space="preserve">(kategorie volání do sítě Vodafone Czech Republic a.s., O2 Czech Republic a.s., T-Mobile Czech Republic a.s. a volání do standardně tarifikovaných pevných sítí) </w:t>
      </w:r>
      <w:r w:rsidR="006D4762" w:rsidRPr="006D4762">
        <w:rPr>
          <w:rFonts w:ascii="Arial" w:eastAsia="Arial Unicode MS" w:hAnsi="Arial" w:cs="Arial"/>
          <w:szCs w:val="20"/>
        </w:rPr>
        <w:t>je stanovena</w:t>
      </w:r>
      <w:r w:rsidRPr="006D4762">
        <w:rPr>
          <w:rFonts w:ascii="Arial" w:eastAsia="Arial Unicode MS" w:hAnsi="Arial" w:cs="Arial"/>
          <w:szCs w:val="20"/>
        </w:rPr>
        <w:t xml:space="preserve"> je</w:t>
      </w:r>
      <w:r w:rsidR="006D4762" w:rsidRPr="006D4762">
        <w:rPr>
          <w:rFonts w:ascii="Arial" w:eastAsia="Arial Unicode MS" w:hAnsi="Arial" w:cs="Arial"/>
          <w:szCs w:val="20"/>
        </w:rPr>
        <w:t>dnotná minutová sazba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eastAsia="Arial Unicode MS" w:hAnsi="Arial" w:cs="Arial"/>
          <w:szCs w:val="20"/>
        </w:rPr>
        <w:t xml:space="preserve">V rámci uvedeného tarifu </w:t>
      </w:r>
      <w:r w:rsidR="006D4762" w:rsidRPr="006D4762">
        <w:rPr>
          <w:rFonts w:ascii="Arial" w:eastAsia="Arial Unicode MS" w:hAnsi="Arial" w:cs="Arial"/>
          <w:szCs w:val="20"/>
        </w:rPr>
        <w:t>jsou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 xml:space="preserve">Poskytovatelem </w:t>
      </w:r>
      <w:r w:rsidRPr="006D4762">
        <w:rPr>
          <w:rFonts w:ascii="Arial" w:eastAsia="Arial Unicode MS" w:hAnsi="Arial" w:cs="Arial"/>
          <w:szCs w:val="20"/>
        </w:rPr>
        <w:t>garantovány jednotkové ceny (paušál a jednotná minutová sazba) uvedené v </w:t>
      </w:r>
      <w:r w:rsidR="006D4762" w:rsidRPr="006D4762">
        <w:rPr>
          <w:rFonts w:ascii="Arial" w:eastAsia="Arial Unicode MS" w:hAnsi="Arial" w:cs="Arial"/>
          <w:szCs w:val="20"/>
        </w:rPr>
        <w:t>Příloze č. 3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Rámcové smlouvy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–</w:t>
      </w:r>
      <w:r w:rsidRPr="006D4762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hAnsi="Arial" w:cs="Arial"/>
          <w:szCs w:val="20"/>
        </w:rPr>
        <w:t>Specifikace cen</w:t>
      </w:r>
      <w:r w:rsidRPr="006D4762">
        <w:rPr>
          <w:rFonts w:ascii="Arial" w:eastAsia="Arial Unicode MS" w:hAnsi="Arial" w:cs="Arial"/>
          <w:i/>
          <w:szCs w:val="20"/>
        </w:rPr>
        <w:t xml:space="preserve">, </w:t>
      </w:r>
      <w:r w:rsidRPr="006D4762">
        <w:rPr>
          <w:rFonts w:ascii="Arial" w:eastAsia="Arial Unicode MS" w:hAnsi="Arial" w:cs="Arial"/>
          <w:szCs w:val="20"/>
        </w:rPr>
        <w:t>a to po celou dobu platnosti a účin</w:t>
      </w:r>
      <w:r w:rsidR="006D4762" w:rsidRPr="006D4762">
        <w:rPr>
          <w:rFonts w:ascii="Arial" w:eastAsia="Arial Unicode MS" w:hAnsi="Arial" w:cs="Arial"/>
          <w:szCs w:val="20"/>
        </w:rPr>
        <w:t>nosti 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="006D4762" w:rsidRPr="006D4762">
        <w:rPr>
          <w:rFonts w:ascii="Arial" w:eastAsia="Arial Unicode MS" w:hAnsi="Arial" w:cs="Arial"/>
          <w:szCs w:val="20"/>
        </w:rPr>
        <w:t xml:space="preserve"> a Dílčích smluv</w:t>
      </w:r>
      <w:r w:rsidRPr="006D4762">
        <w:rPr>
          <w:rFonts w:ascii="Arial" w:eastAsia="Arial Unicode MS" w:hAnsi="Arial" w:cs="Arial"/>
          <w:szCs w:val="20"/>
        </w:rPr>
        <w:t>.</w:t>
      </w:r>
    </w:p>
    <w:p w:rsidR="002E4530" w:rsidRPr="006D4762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 ú</w:t>
      </w:r>
      <w:r w:rsidR="002E4530" w:rsidRPr="006D4762">
        <w:rPr>
          <w:rFonts w:ascii="Arial" w:eastAsia="Arial Unicode MS" w:hAnsi="Arial" w:cs="Arial"/>
          <w:szCs w:val="20"/>
        </w:rPr>
        <w:t xml:space="preserve">čtování hovorů tak, že první minuta odchozího hovoru bude účtována jako celá minuta a poté po vteřinách s tím, že cena každé vteřiny </w:t>
      </w:r>
      <w:r w:rsidR="006D4762" w:rsidRPr="006D4762">
        <w:rPr>
          <w:rFonts w:ascii="Arial" w:eastAsia="Arial Unicode MS" w:hAnsi="Arial" w:cs="Arial"/>
          <w:szCs w:val="20"/>
        </w:rPr>
        <w:t>je</w:t>
      </w:r>
      <w:r w:rsidR="002E4530" w:rsidRPr="006D4762">
        <w:rPr>
          <w:rFonts w:ascii="Arial" w:eastAsia="Arial Unicode MS" w:hAnsi="Arial" w:cs="Arial"/>
          <w:szCs w:val="20"/>
        </w:rPr>
        <w:t xml:space="preserve"> vždy rovna 1/60 ceny odchozího hovoru za minutu.</w:t>
      </w:r>
    </w:p>
    <w:p w:rsidR="00575F2B" w:rsidRDefault="002E4530" w:rsidP="00575F2B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6D4762">
        <w:rPr>
          <w:rFonts w:ascii="Arial" w:hAnsi="Arial" w:cs="Arial"/>
          <w:szCs w:val="20"/>
        </w:rPr>
        <w:t xml:space="preserve">V nabídce hlasového tarifu </w:t>
      </w:r>
      <w:r w:rsidR="006D4762" w:rsidRPr="006D4762">
        <w:rPr>
          <w:rFonts w:ascii="Arial" w:hAnsi="Arial" w:cs="Arial"/>
          <w:szCs w:val="20"/>
        </w:rPr>
        <w:t xml:space="preserve">nejsou </w:t>
      </w:r>
      <w:r w:rsidRPr="006D4762">
        <w:rPr>
          <w:rFonts w:ascii="Arial" w:hAnsi="Arial" w:cs="Arial"/>
          <w:szCs w:val="20"/>
        </w:rPr>
        <w:t xml:space="preserve">služby </w:t>
      </w:r>
      <w:r w:rsidR="00804325">
        <w:rPr>
          <w:rFonts w:ascii="Arial" w:hAnsi="Arial" w:cs="Arial"/>
          <w:szCs w:val="20"/>
        </w:rPr>
        <w:t>Poskytovatele</w:t>
      </w:r>
      <w:r w:rsidRPr="006D4762">
        <w:rPr>
          <w:rFonts w:ascii="Arial" w:hAnsi="Arial" w:cs="Arial"/>
          <w:szCs w:val="20"/>
        </w:rPr>
        <w:t xml:space="preserve"> účtovány v závislosti na časovém rozmezí </w:t>
      </w:r>
      <w:r w:rsidRPr="006D4762">
        <w:rPr>
          <w:rFonts w:ascii="Arial" w:eastAsia="Arial Unicode MS" w:hAnsi="Arial" w:cs="Arial"/>
          <w:szCs w:val="20"/>
        </w:rPr>
        <w:t>(ve špičce, mimo špičku apod.)</w:t>
      </w:r>
      <w:r w:rsidR="006D4762" w:rsidRPr="006D4762">
        <w:rPr>
          <w:rFonts w:ascii="Arial" w:eastAsia="Arial Unicode MS" w:hAnsi="Arial" w:cs="Arial"/>
          <w:szCs w:val="20"/>
        </w:rPr>
        <w:t>, tj. je sjednána jedna jednotková cena</w:t>
      </w:r>
      <w:r w:rsidRPr="006D4762">
        <w:rPr>
          <w:rFonts w:ascii="Arial" w:eastAsia="Arial Unicode MS" w:hAnsi="Arial" w:cs="Arial"/>
          <w:szCs w:val="20"/>
        </w:rPr>
        <w:t xml:space="preserve"> volání </w:t>
      </w:r>
      <w:r w:rsidR="00575F2B" w:rsidRPr="00575F2B">
        <w:rPr>
          <w:rFonts w:ascii="Arial" w:eastAsia="Arial Unicode MS" w:hAnsi="Arial" w:cs="Arial"/>
          <w:szCs w:val="20"/>
        </w:rPr>
        <w:t>bez</w:t>
      </w:r>
      <w:r w:rsidR="00575F2B">
        <w:rPr>
          <w:rFonts w:ascii="Arial" w:eastAsia="Arial Unicode MS" w:hAnsi="Arial" w:cs="Arial"/>
          <w:szCs w:val="20"/>
        </w:rPr>
        <w:t> </w:t>
      </w:r>
      <w:r w:rsidR="00575F2B" w:rsidRPr="00575F2B">
        <w:rPr>
          <w:rFonts w:ascii="Arial" w:eastAsia="Arial Unicode MS" w:hAnsi="Arial" w:cs="Arial"/>
          <w:szCs w:val="20"/>
        </w:rPr>
        <w:t>ohledu na časové rozmezí</w:t>
      </w:r>
      <w:r w:rsidR="00575F2B">
        <w:rPr>
          <w:rFonts w:ascii="Arial" w:eastAsia="Arial Unicode MS" w:hAnsi="Arial" w:cs="Arial"/>
          <w:szCs w:val="20"/>
        </w:rPr>
        <w:t>.</w:t>
      </w:r>
    </w:p>
    <w:p w:rsidR="002E4530" w:rsidRPr="002E4530" w:rsidRDefault="00C35DF2" w:rsidP="006D4762">
      <w:pPr>
        <w:keepNext/>
        <w:numPr>
          <w:ilvl w:val="3"/>
          <w:numId w:val="0"/>
        </w:numPr>
        <w:shd w:val="clear" w:color="auto" w:fill="EEECE1"/>
        <w:tabs>
          <w:tab w:val="num" w:pos="864"/>
        </w:tabs>
        <w:spacing w:before="120" w:after="60" w:line="280" w:lineRule="atLeast"/>
        <w:ind w:left="864" w:hanging="297"/>
        <w:outlineLvl w:val="3"/>
        <w:rPr>
          <w:rFonts w:ascii="Arial" w:eastAsia="Arial Unicode MS" w:hAnsi="Arial" w:cs="Arial"/>
          <w:b/>
          <w:bCs/>
          <w:smallCaps/>
          <w:szCs w:val="20"/>
        </w:rPr>
      </w:pPr>
      <w:r>
        <w:rPr>
          <w:rFonts w:ascii="Arial" w:eastAsia="Arial Unicode MS" w:hAnsi="Arial" w:cs="Arial"/>
          <w:b/>
          <w:bCs/>
          <w:smallCaps/>
          <w:szCs w:val="20"/>
        </w:rPr>
        <w:t>1.</w:t>
      </w:r>
      <w:r w:rsidR="003C278C">
        <w:rPr>
          <w:rFonts w:ascii="Arial" w:eastAsia="Arial Unicode MS" w:hAnsi="Arial" w:cs="Arial"/>
          <w:b/>
          <w:bCs/>
          <w:smallCaps/>
          <w:szCs w:val="20"/>
        </w:rPr>
        <w:t xml:space="preserve">2.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 xml:space="preserve">Tarif s neomezeným vnitrostátním provozem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tarifu s neomezeným vnitrostátním provozem </w:t>
      </w:r>
      <w:r w:rsidR="006D4762">
        <w:rPr>
          <w:rFonts w:ascii="Arial" w:eastAsia="Arial Unicode MS" w:hAnsi="Arial" w:cs="Arial"/>
          <w:szCs w:val="20"/>
        </w:rPr>
        <w:t>je stanovena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B708FC">
        <w:rPr>
          <w:rFonts w:ascii="Arial" w:eastAsia="Arial Unicode MS" w:hAnsi="Arial" w:cs="Arial"/>
          <w:b/>
          <w:szCs w:val="20"/>
        </w:rPr>
        <w:t>jednotná paušální měsíční cena</w:t>
      </w:r>
      <w:r w:rsidRPr="00B708FC">
        <w:rPr>
          <w:rFonts w:ascii="Arial" w:eastAsia="Arial Unicode MS" w:hAnsi="Arial" w:cs="Arial"/>
          <w:b/>
          <w:szCs w:val="20"/>
        </w:rPr>
        <w:t xml:space="preserve"> tarifu</w:t>
      </w:r>
      <w:r w:rsidRPr="002E4530">
        <w:rPr>
          <w:rFonts w:ascii="Arial" w:eastAsia="Arial Unicode MS" w:hAnsi="Arial" w:cs="Arial"/>
          <w:b/>
          <w:szCs w:val="20"/>
        </w:rPr>
        <w:t xml:space="preserve"> </w:t>
      </w:r>
      <w:r w:rsidRPr="002E4530">
        <w:rPr>
          <w:rFonts w:ascii="Arial" w:eastAsia="Arial Unicode MS" w:hAnsi="Arial" w:cs="Arial"/>
          <w:szCs w:val="20"/>
        </w:rPr>
        <w:t xml:space="preserve">za neomezené vnitrostátní volání a vnitrostátní SMS.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FF0000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Nad rámec paušální měsíční ceny tarifu </w:t>
      </w:r>
      <w:r w:rsidR="006D4762">
        <w:rPr>
          <w:rFonts w:ascii="Arial" w:eastAsia="Arial Unicode MS" w:hAnsi="Arial" w:cs="Arial"/>
          <w:szCs w:val="20"/>
        </w:rPr>
        <w:t>Objednatel hradí</w:t>
      </w:r>
      <w:r w:rsidRPr="002E4530">
        <w:rPr>
          <w:rFonts w:ascii="Arial" w:eastAsia="Arial Unicode MS" w:hAnsi="Arial" w:cs="Arial"/>
          <w:szCs w:val="20"/>
        </w:rPr>
        <w:t xml:space="preserve"> pouze rozsah dalších skutečně odebraných služeb – tzv. </w:t>
      </w:r>
      <w:r w:rsidR="00914EC0">
        <w:rPr>
          <w:rFonts w:ascii="Arial" w:eastAsia="Arial Unicode MS" w:hAnsi="Arial" w:cs="Arial"/>
          <w:szCs w:val="20"/>
          <w:u w:val="single"/>
        </w:rPr>
        <w:t>D</w:t>
      </w:r>
      <w:r w:rsidR="00495630">
        <w:rPr>
          <w:rFonts w:ascii="Arial" w:eastAsia="Arial Unicode MS" w:hAnsi="Arial" w:cs="Arial"/>
          <w:szCs w:val="20"/>
          <w:u w:val="single"/>
        </w:rPr>
        <w:t>oplňkové p</w:t>
      </w:r>
      <w:r w:rsidR="006D4762">
        <w:rPr>
          <w:rFonts w:ascii="Arial" w:eastAsia="Arial Unicode MS" w:hAnsi="Arial" w:cs="Arial"/>
          <w:szCs w:val="20"/>
          <w:u w:val="single"/>
        </w:rPr>
        <w:t>lnění S</w:t>
      </w:r>
      <w:r w:rsidRPr="002E4530">
        <w:rPr>
          <w:rFonts w:ascii="Arial" w:eastAsia="Arial Unicode MS" w:hAnsi="Arial" w:cs="Arial"/>
          <w:szCs w:val="20"/>
          <w:u w:val="single"/>
        </w:rPr>
        <w:t>lužeb</w:t>
      </w:r>
      <w:r w:rsidRPr="002E4530">
        <w:rPr>
          <w:rFonts w:ascii="Arial" w:eastAsia="Arial Unicode MS" w:hAnsi="Arial" w:cs="Arial"/>
          <w:szCs w:val="20"/>
        </w:rPr>
        <w:t xml:space="preserve"> (viz čl. II. odst. </w:t>
      </w:r>
      <w:r w:rsidR="009705EB">
        <w:rPr>
          <w:rFonts w:ascii="Arial" w:eastAsia="Arial Unicode MS" w:hAnsi="Arial" w:cs="Arial"/>
          <w:szCs w:val="20"/>
        </w:rPr>
        <w:t>3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6D4762" w:rsidRPr="006D4762">
        <w:rPr>
          <w:rFonts w:ascii="Arial" w:eastAsia="Arial Unicode MS" w:hAnsi="Arial" w:cs="Arial"/>
          <w:szCs w:val="20"/>
        </w:rPr>
        <w:t>R</w:t>
      </w:r>
      <w:r w:rsidRPr="006D4762">
        <w:rPr>
          <w:rFonts w:ascii="Arial" w:eastAsia="Arial Unicode MS" w:hAnsi="Arial" w:cs="Arial"/>
          <w:szCs w:val="20"/>
        </w:rPr>
        <w:t>ámcové smlouvy</w:t>
      </w:r>
      <w:r w:rsidRPr="002E4530">
        <w:rPr>
          <w:rFonts w:ascii="Arial" w:eastAsia="Arial Unicode MS" w:hAnsi="Arial" w:cs="Arial"/>
          <w:szCs w:val="20"/>
        </w:rPr>
        <w:t>)</w:t>
      </w:r>
      <w:r w:rsidR="006D4762">
        <w:rPr>
          <w:rFonts w:ascii="Arial" w:eastAsia="Arial Unicode MS" w:hAnsi="Arial" w:cs="Arial"/>
          <w:szCs w:val="20"/>
        </w:rPr>
        <w:t xml:space="preserve"> oceněných jednotkovými cenami Poskytovatele</w:t>
      </w:r>
      <w:r w:rsidRPr="002E4530">
        <w:rPr>
          <w:rFonts w:ascii="Arial" w:eastAsia="Arial Unicode MS" w:hAnsi="Arial" w:cs="Arial"/>
          <w:szCs w:val="20"/>
        </w:rPr>
        <w:t xml:space="preserve"> (např. MMS, speciální barevné linky, hlasový roaming, datový roaming, mezinárodní volání a SMS atd. běžně nabízených </w:t>
      </w:r>
      <w:r w:rsidR="003C278C">
        <w:rPr>
          <w:rFonts w:ascii="Arial" w:eastAsia="Arial Unicode MS" w:hAnsi="Arial" w:cs="Arial"/>
          <w:szCs w:val="20"/>
        </w:rPr>
        <w:t>Poskytovatelem</w:t>
      </w:r>
      <w:r w:rsidRPr="002E4530">
        <w:rPr>
          <w:rFonts w:ascii="Arial" w:eastAsia="Arial Unicode MS" w:hAnsi="Arial" w:cs="Arial"/>
          <w:szCs w:val="20"/>
        </w:rPr>
        <w:t>), a</w:t>
      </w:r>
      <w:r w:rsidR="003C278C">
        <w:rPr>
          <w:rFonts w:ascii="Arial" w:eastAsia="Arial Unicode MS" w:hAnsi="Arial" w:cs="Arial"/>
          <w:szCs w:val="20"/>
        </w:rPr>
        <w:t> </w:t>
      </w:r>
      <w:r w:rsidRPr="002E4530">
        <w:rPr>
          <w:rFonts w:ascii="Arial" w:eastAsia="Arial Unicode MS" w:hAnsi="Arial" w:cs="Arial"/>
          <w:szCs w:val="20"/>
        </w:rPr>
        <w:t xml:space="preserve">to nejvýše za ceny uvedené v aktuálně platném ceníku služeb </w:t>
      </w:r>
      <w:r w:rsidR="006D4762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 pro firemní klienty.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uvedeného paušálního měsíčního tarifu </w:t>
      </w:r>
      <w:r w:rsidR="00804325">
        <w:rPr>
          <w:rFonts w:ascii="Arial" w:eastAsia="Arial Unicode MS" w:hAnsi="Arial" w:cs="Arial"/>
          <w:szCs w:val="20"/>
        </w:rPr>
        <w:t>Poskytovatel garantuje cenu uvedenou</w:t>
      </w:r>
      <w:r w:rsidR="006D4762">
        <w:rPr>
          <w:rFonts w:ascii="Arial" w:eastAsia="Arial Unicode MS" w:hAnsi="Arial" w:cs="Arial"/>
          <w:szCs w:val="20"/>
        </w:rPr>
        <w:t xml:space="preserve"> </w:t>
      </w:r>
      <w:r w:rsidRPr="006D4762">
        <w:rPr>
          <w:rFonts w:ascii="Arial" w:eastAsia="Arial Unicode MS" w:hAnsi="Arial" w:cs="Arial"/>
          <w:szCs w:val="20"/>
        </w:rPr>
        <w:t>v </w:t>
      </w:r>
      <w:r w:rsidR="006D4762" w:rsidRPr="006D4762">
        <w:rPr>
          <w:rFonts w:ascii="Arial" w:eastAsia="Arial Unicode MS" w:hAnsi="Arial" w:cs="Arial"/>
          <w:szCs w:val="20"/>
        </w:rPr>
        <w:t xml:space="preserve">Příloze č. 3 Rámcové smlouvy </w:t>
      </w:r>
      <w:r w:rsidR="006D4762">
        <w:rPr>
          <w:rFonts w:ascii="Arial" w:eastAsia="Arial Unicode MS" w:hAnsi="Arial" w:cs="Arial"/>
          <w:szCs w:val="20"/>
        </w:rPr>
        <w:t>- Specifikace cen</w:t>
      </w:r>
      <w:r w:rsidRPr="002E4530">
        <w:rPr>
          <w:rFonts w:ascii="Arial" w:eastAsia="Arial Unicode MS" w:hAnsi="Arial" w:cs="Arial"/>
          <w:szCs w:val="20"/>
        </w:rPr>
        <w:t>, a to po ce</w:t>
      </w:r>
      <w:r w:rsidR="006D4762">
        <w:rPr>
          <w:rFonts w:ascii="Arial" w:eastAsia="Arial Unicode MS" w:hAnsi="Arial" w:cs="Arial"/>
          <w:szCs w:val="20"/>
        </w:rPr>
        <w:t>lou dobu platnosti a účinnosti R</w:t>
      </w:r>
      <w:r w:rsidRPr="002E4530">
        <w:rPr>
          <w:rFonts w:ascii="Arial" w:eastAsia="Arial Unicode MS" w:hAnsi="Arial" w:cs="Arial"/>
          <w:szCs w:val="20"/>
        </w:rPr>
        <w:t xml:space="preserve">ámcové smlouvy </w:t>
      </w:r>
      <w:r w:rsidR="006D4762">
        <w:rPr>
          <w:rFonts w:ascii="Arial" w:eastAsia="Arial Unicode MS" w:hAnsi="Arial" w:cs="Arial"/>
          <w:szCs w:val="20"/>
        </w:rPr>
        <w:t>a Dílčích smluv</w:t>
      </w:r>
      <w:r w:rsidRPr="002E4530">
        <w:rPr>
          <w:rFonts w:ascii="Arial" w:eastAsia="Arial Unicode MS" w:hAnsi="Arial" w:cs="Arial"/>
          <w:szCs w:val="20"/>
        </w:rPr>
        <w:t>.</w:t>
      </w:r>
      <w:r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 případě, že SIM </w:t>
      </w:r>
      <w:r w:rsidR="00F35664">
        <w:rPr>
          <w:rFonts w:ascii="Arial" w:eastAsia="Arial Unicode MS" w:hAnsi="Arial" w:cs="Arial"/>
          <w:szCs w:val="20"/>
        </w:rPr>
        <w:t xml:space="preserve">karta </w:t>
      </w:r>
      <w:r w:rsidRPr="002E4530">
        <w:rPr>
          <w:rFonts w:ascii="Arial" w:eastAsia="Arial Unicode MS" w:hAnsi="Arial" w:cs="Arial"/>
          <w:szCs w:val="20"/>
        </w:rPr>
        <w:t xml:space="preserve">bude používána jen část měsíce, je </w:t>
      </w:r>
      <w:r w:rsidR="00217A73">
        <w:rPr>
          <w:rFonts w:ascii="Arial" w:eastAsia="Arial Unicode MS" w:hAnsi="Arial" w:cs="Arial"/>
          <w:szCs w:val="20"/>
        </w:rPr>
        <w:t xml:space="preserve">Poskytovatel </w:t>
      </w:r>
      <w:r w:rsidRPr="002E4530">
        <w:rPr>
          <w:rFonts w:ascii="Arial" w:eastAsia="Arial Unicode MS" w:hAnsi="Arial" w:cs="Arial"/>
          <w:szCs w:val="20"/>
        </w:rPr>
        <w:t>povinen účtovat poměrnou část měsíční paušální platby za příslušný tarif.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3" w:name="_Toc437521396"/>
      <w:r>
        <w:rPr>
          <w:rFonts w:ascii="Arial" w:eastAsia="Arial Unicode MS" w:hAnsi="Arial" w:cs="Arial"/>
          <w:b/>
          <w:bCs/>
          <w:smallCaps/>
          <w:szCs w:val="20"/>
        </w:rPr>
        <w:t xml:space="preserve">Kap. 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Bezplatné zřízení a poskytování virtuální privátní sítě (VPS)</w:t>
      </w:r>
      <w:bookmarkEnd w:id="113"/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se zavazuje propojit</w:t>
      </w:r>
      <w:r w:rsidR="002E4530" w:rsidRPr="002E4530">
        <w:rPr>
          <w:rFonts w:ascii="Arial" w:eastAsia="Arial Unicode MS" w:hAnsi="Arial" w:cs="Arial"/>
          <w:szCs w:val="20"/>
        </w:rPr>
        <w:t xml:space="preserve"> všechny SIM karty</w:t>
      </w:r>
      <w:r w:rsidR="00804325">
        <w:rPr>
          <w:rFonts w:ascii="Arial" w:eastAsia="Arial Unicode MS" w:hAnsi="Arial" w:cs="Arial"/>
          <w:szCs w:val="20"/>
        </w:rPr>
        <w:t xml:space="preserve"> Objednatele (centrálního zadavatele a Pověřujících zadavatelů)</w:t>
      </w:r>
      <w:r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do jedné virtuální sítě (VPS). 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804325">
        <w:rPr>
          <w:rFonts w:ascii="Arial" w:eastAsia="Arial Unicode MS" w:hAnsi="Arial" w:cs="Arial"/>
          <w:szCs w:val="20"/>
        </w:rPr>
        <w:t>garantuje zřízení</w:t>
      </w:r>
      <w:r>
        <w:rPr>
          <w:rFonts w:ascii="Arial" w:eastAsia="Arial Unicode MS" w:hAnsi="Arial" w:cs="Arial"/>
          <w:szCs w:val="20"/>
        </w:rPr>
        <w:t xml:space="preserve"> VPS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Pr="00B708FC">
        <w:rPr>
          <w:rFonts w:ascii="Arial" w:eastAsia="Arial Unicode MS" w:hAnsi="Arial" w:cs="Arial"/>
          <w:szCs w:val="20"/>
        </w:rPr>
        <w:t>za n</w:t>
      </w:r>
      <w:r w:rsidR="002E4530" w:rsidRPr="00B708FC">
        <w:rPr>
          <w:rFonts w:ascii="Arial" w:eastAsia="Arial Unicode MS" w:hAnsi="Arial" w:cs="Arial"/>
          <w:szCs w:val="20"/>
        </w:rPr>
        <w:t>ulové zřizovací poplatky</w:t>
      </w:r>
      <w:r w:rsidR="002E4530" w:rsidRPr="002E4530">
        <w:rPr>
          <w:rFonts w:ascii="Arial" w:eastAsia="Arial Unicode MS" w:hAnsi="Arial" w:cs="Arial"/>
          <w:szCs w:val="20"/>
        </w:rPr>
        <w:t xml:space="preserve"> do 30 kal</w:t>
      </w:r>
      <w:r>
        <w:rPr>
          <w:rFonts w:ascii="Arial" w:eastAsia="Arial Unicode MS" w:hAnsi="Arial" w:cs="Arial"/>
          <w:szCs w:val="20"/>
        </w:rPr>
        <w:t>endářních dnů ode dne uzavření Rámcové smlouvy.</w:t>
      </w:r>
    </w:p>
    <w:p w:rsidR="002E4530" w:rsidRPr="002E4530" w:rsidRDefault="003C278C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 garantuje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B708FC">
        <w:rPr>
          <w:rFonts w:ascii="Arial" w:eastAsia="Arial Unicode MS" w:hAnsi="Arial" w:cs="Arial"/>
          <w:szCs w:val="20"/>
          <w:u w:val="single"/>
        </w:rPr>
        <w:t>bezplatné volání v rámci VPS</w:t>
      </w:r>
      <w:r w:rsidR="002E4530" w:rsidRPr="002E4530">
        <w:rPr>
          <w:rFonts w:ascii="Arial" w:eastAsia="Arial Unicode MS" w:hAnsi="Arial" w:cs="Arial"/>
          <w:b/>
          <w:szCs w:val="20"/>
        </w:rPr>
        <w:t xml:space="preserve"> </w:t>
      </w:r>
      <w:r w:rsidR="002E4530" w:rsidRPr="002E4530">
        <w:rPr>
          <w:rFonts w:ascii="Arial" w:eastAsia="Arial Unicode MS" w:hAnsi="Arial" w:cs="Arial"/>
          <w:szCs w:val="20"/>
        </w:rPr>
        <w:t xml:space="preserve">pro všechny SIM karty </w:t>
      </w:r>
      <w:r w:rsidR="00804325"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 a pro </w:t>
      </w:r>
      <w:r w:rsidR="002E4530" w:rsidRPr="002E4530">
        <w:rPr>
          <w:rFonts w:ascii="Arial" w:eastAsia="Arial Unicode MS" w:hAnsi="Arial" w:cs="Arial"/>
          <w:szCs w:val="20"/>
          <w:u w:val="single"/>
        </w:rPr>
        <w:t>neomezený objem volání</w:t>
      </w:r>
      <w:r w:rsidR="002E4530" w:rsidRPr="002E4530">
        <w:rPr>
          <w:rFonts w:ascii="Arial" w:eastAsia="Arial Unicode MS" w:hAnsi="Arial" w:cs="Arial"/>
          <w:szCs w:val="20"/>
        </w:rPr>
        <w:t xml:space="preserve"> v rámci VPS.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Celkový počet minut provolaných v rámci VPS činí v současné době 17% z celkového objemu odchozích hovorů do všec</w:t>
      </w:r>
      <w:r w:rsidR="003C278C">
        <w:rPr>
          <w:rFonts w:ascii="Arial" w:hAnsi="Arial" w:cs="Arial"/>
          <w:szCs w:val="20"/>
        </w:rPr>
        <w:t>h sítí v České republice</w:t>
      </w:r>
      <w:r w:rsidRPr="002E4530">
        <w:rPr>
          <w:rFonts w:ascii="Arial" w:hAnsi="Arial" w:cs="Arial"/>
          <w:szCs w:val="20"/>
        </w:rPr>
        <w:t>.</w:t>
      </w:r>
    </w:p>
    <w:p w:rsidR="002E4530" w:rsidRDefault="003C278C" w:rsidP="003C278C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Objednatel si vyhrazuje</w:t>
      </w:r>
      <w:r w:rsidR="002E4530" w:rsidRPr="002E4530">
        <w:rPr>
          <w:rFonts w:ascii="Arial" w:hAnsi="Arial" w:cs="Arial"/>
          <w:szCs w:val="20"/>
        </w:rPr>
        <w:t xml:space="preserve"> právo množství provolaných minut v rámci VPS </w:t>
      </w:r>
      <w:r w:rsidR="002E4530" w:rsidRPr="002E4530">
        <w:rPr>
          <w:rFonts w:ascii="Arial" w:eastAsia="Arial Unicode MS" w:hAnsi="Arial" w:cs="Arial"/>
          <w:szCs w:val="20"/>
        </w:rPr>
        <w:t xml:space="preserve">po dobu platnosti </w:t>
      </w:r>
      <w:r>
        <w:rPr>
          <w:rFonts w:ascii="Arial" w:eastAsia="Arial Unicode MS" w:hAnsi="Arial" w:cs="Arial"/>
          <w:szCs w:val="20"/>
        </w:rPr>
        <w:t>a 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 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modifikovat dle svých </w:t>
      </w:r>
      <w:r w:rsidR="00C35DF2">
        <w:rPr>
          <w:rFonts w:ascii="Arial" w:hAnsi="Arial" w:cs="Arial"/>
          <w:szCs w:val="20"/>
        </w:rPr>
        <w:t>aktuálních komunikačních potřeb</w:t>
      </w:r>
    </w:p>
    <w:p w:rsidR="00C35DF2" w:rsidRPr="003C278C" w:rsidRDefault="00C35DF2" w:rsidP="003C278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</w:t>
      </w:r>
      <w:r w:rsidRPr="00C35DF2">
        <w:rPr>
          <w:rFonts w:ascii="Arial" w:eastAsia="Arial Unicode MS" w:hAnsi="Arial" w:cs="Arial"/>
          <w:szCs w:val="20"/>
        </w:rPr>
        <w:t>aušální poplatek za užívání služby VPS</w:t>
      </w:r>
      <w:r>
        <w:rPr>
          <w:rFonts w:ascii="Arial" w:eastAsia="Arial Unicode MS" w:hAnsi="Arial" w:cs="Arial"/>
          <w:szCs w:val="20"/>
        </w:rPr>
        <w:t xml:space="preserve"> je</w:t>
      </w:r>
      <w:r w:rsidRPr="00C35DF2">
        <w:rPr>
          <w:rFonts w:ascii="Arial" w:eastAsia="Arial Unicode MS" w:hAnsi="Arial" w:cs="Arial"/>
          <w:szCs w:val="20"/>
        </w:rPr>
        <w:t xml:space="preserve"> zahrnout do obou výše uvedených</w:t>
      </w:r>
      <w:r>
        <w:rPr>
          <w:rFonts w:ascii="Arial" w:eastAsia="Arial Unicode MS" w:hAnsi="Arial" w:cs="Arial"/>
          <w:szCs w:val="20"/>
        </w:rPr>
        <w:t xml:space="preserve"> hlasových tarifů (podkapitoly 1.1 a </w:t>
      </w:r>
      <w:r w:rsidRPr="00C35DF2">
        <w:rPr>
          <w:rFonts w:ascii="Arial" w:eastAsia="Arial Unicode MS" w:hAnsi="Arial" w:cs="Arial"/>
          <w:szCs w:val="20"/>
        </w:rPr>
        <w:t>1.2).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4" w:name="_Toc43752139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Zajištění přímého připojení z pevné sítě do sítí mobilních operátorů</w:t>
      </w:r>
      <w:bookmarkEnd w:id="114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Zajištěním přímého připojení z pevné sítě do sítě mobilních operátorů se rozumí připojení pobo</w:t>
      </w:r>
      <w:r w:rsidR="00804325">
        <w:rPr>
          <w:rFonts w:ascii="Arial" w:eastAsia="Arial Unicode MS" w:hAnsi="Arial" w:cs="Arial"/>
          <w:szCs w:val="20"/>
        </w:rPr>
        <w:t>čkových ústředen v místě sídel Objednatele (příp. sídel pracovišť Objednatele</w:t>
      </w:r>
      <w:r w:rsidRPr="002E4530">
        <w:rPr>
          <w:rFonts w:ascii="Arial" w:eastAsia="Arial Unicode MS" w:hAnsi="Arial" w:cs="Arial"/>
          <w:szCs w:val="20"/>
        </w:rPr>
        <w:t xml:space="preserve">) k ústředně GSM mobilní telekomunikační sítě </w:t>
      </w:r>
      <w:r w:rsidR="00804325">
        <w:rPr>
          <w:rFonts w:ascii="Arial" w:eastAsia="Arial Unicode MS" w:hAnsi="Arial" w:cs="Arial"/>
          <w:szCs w:val="20"/>
        </w:rPr>
        <w:t>Poskytovatele</w:t>
      </w:r>
      <w:r w:rsidRPr="002E4530">
        <w:rPr>
          <w:rFonts w:ascii="Arial" w:eastAsia="Arial Unicode MS" w:hAnsi="Arial" w:cs="Arial"/>
          <w:szCs w:val="20"/>
        </w:rPr>
        <w:t xml:space="preserve">, a to za účelem ekonomicky výhodnějšího vnitrostátního volání do všech GSM mobilních sítí z pevné telefonní sítě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Požadovaná kapacita přímého připojení je ce</w:t>
      </w:r>
      <w:r w:rsidR="00DB0103">
        <w:rPr>
          <w:rFonts w:ascii="Arial" w:eastAsia="Arial Unicode MS" w:hAnsi="Arial" w:cs="Arial"/>
          <w:szCs w:val="20"/>
        </w:rPr>
        <w:t>lkem 15</w:t>
      </w:r>
      <w:r w:rsidRPr="00414A9D">
        <w:rPr>
          <w:rFonts w:ascii="Arial" w:eastAsia="Arial Unicode MS" w:hAnsi="Arial" w:cs="Arial"/>
          <w:szCs w:val="20"/>
        </w:rPr>
        <w:t>0 hlasových kanálů, a to buď prostřednictvím technologie SIP trunk nebo ISDN30</w:t>
      </w:r>
      <w:r w:rsidRPr="002E4530">
        <w:rPr>
          <w:rFonts w:ascii="Arial" w:eastAsia="Arial Unicode MS" w:hAnsi="Arial" w:cs="Arial"/>
          <w:szCs w:val="20"/>
        </w:rPr>
        <w:t xml:space="preserve"> (upřesněno níže u jednotlivých lokalit).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případě technologie SIP trunk </w:t>
      </w:r>
      <w:r w:rsidR="00804325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splnit tyto parametry pro připojení rezortního systému IP telefonie do mobilních sítí: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protokol SIP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hlasový kodek G.729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6D4762">
      <w:pPr>
        <w:numPr>
          <w:ilvl w:val="0"/>
          <w:numId w:val="34"/>
        </w:numPr>
        <w:spacing w:after="0" w:line="280" w:lineRule="atLeast"/>
        <w:ind w:left="993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telefonní služby: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bookmarkStart w:id="115" w:name="OLE_LINK3"/>
      <w:bookmarkStart w:id="116" w:name="OLE_LINK4"/>
      <w:bookmarkEnd w:id="115"/>
      <w:r w:rsidRPr="002E4530">
        <w:rPr>
          <w:rFonts w:ascii="Arial" w:hAnsi="Arial" w:cs="Arial"/>
          <w:noProof/>
          <w:szCs w:val="20"/>
        </w:rPr>
        <w:t>Basic Call</w:t>
      </w:r>
      <w:bookmarkEnd w:id="116"/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Hold</w:t>
      </w:r>
    </w:p>
    <w:p w:rsidR="002E4530" w:rsidRPr="002E4530" w:rsidRDefault="002E4530" w:rsidP="006D4762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Consultation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Toggle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Call Waiting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Music on Hold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Transfer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Conference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DTMF</w:t>
      </w:r>
    </w:p>
    <w:p w:rsidR="002E4530" w:rsidRPr="002E4530" w:rsidRDefault="002E4530" w:rsidP="00B708FC">
      <w:pPr>
        <w:numPr>
          <w:ilvl w:val="1"/>
          <w:numId w:val="34"/>
        </w:numPr>
        <w:spacing w:after="0" w:line="280" w:lineRule="atLeast"/>
        <w:contextualSpacing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>CLIP/CLIR, COLP/COLR</w:t>
      </w:r>
      <w:r w:rsidR="006D1804">
        <w:rPr>
          <w:rFonts w:ascii="Arial" w:hAnsi="Arial" w:cs="Arial"/>
          <w:noProof/>
          <w:szCs w:val="20"/>
        </w:rPr>
        <w:t>;</w:t>
      </w:r>
    </w:p>
    <w:p w:rsidR="002E4530" w:rsidRPr="002E4530" w:rsidRDefault="002E4530" w:rsidP="00B708FC">
      <w:pPr>
        <w:spacing w:after="0" w:line="280" w:lineRule="atLeast"/>
        <w:ind w:left="1440"/>
        <w:contextualSpacing/>
        <w:rPr>
          <w:rFonts w:ascii="Arial" w:hAnsi="Arial" w:cs="Arial"/>
          <w:noProof/>
          <w:szCs w:val="20"/>
        </w:rPr>
      </w:pP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připojení k rezortnímu systému IP telefonie Unify OpenScape Voice V8 prostřednictvím Unify OpenScape Session Border Controller V8 (pro připojení telefonního systému zadavatel zajistí odpovídající součinnost ze strany dodavatele/správce  telefonního systému);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samostatná datová přípojka pro SIP trunk ukončená zařízením operátora (routerem) s Ethernet rozhraním;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specifikace použití SIP trunku: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pouze pro odchozí hovory do mobilních sítí;</w:t>
      </w:r>
    </w:p>
    <w:p w:rsidR="007C3A4E" w:rsidRPr="007C3A4E" w:rsidRDefault="007C3A4E" w:rsidP="007C3A4E">
      <w:pPr>
        <w:numPr>
          <w:ilvl w:val="0"/>
          <w:numId w:val="46"/>
        </w:numPr>
        <w:spacing w:after="0" w:line="280" w:lineRule="atLeast"/>
        <w:ind w:left="1418" w:hanging="425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příchozí volání na 950 1xx xxx musí být směrováno na odpovídající ISDN přípojky geograficky rozmístěné po celé České repuiblice;</w:t>
      </w:r>
    </w:p>
    <w:p w:rsidR="007C3A4E" w:rsidRPr="007C3A4E" w:rsidRDefault="007C3A4E" w:rsidP="007C3A4E">
      <w:pPr>
        <w:numPr>
          <w:ilvl w:val="0"/>
          <w:numId w:val="34"/>
        </w:numPr>
        <w:spacing w:after="0" w:line="280" w:lineRule="atLeast"/>
        <w:ind w:left="993" w:hanging="284"/>
        <w:contextualSpacing/>
        <w:rPr>
          <w:rFonts w:ascii="Arial" w:hAnsi="Arial" w:cs="Arial"/>
          <w:noProof/>
          <w:szCs w:val="20"/>
        </w:rPr>
      </w:pPr>
      <w:r w:rsidRPr="007C3A4E">
        <w:rPr>
          <w:rFonts w:ascii="Arial" w:hAnsi="Arial" w:cs="Arial"/>
          <w:noProof/>
          <w:szCs w:val="20"/>
        </w:rPr>
        <w:t>garantovaná dostupnost služby 99,5%.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takto provolaných odchozích minut z pevné PbX </w:t>
      </w:r>
      <w:r w:rsidR="00804325">
        <w:rPr>
          <w:rFonts w:ascii="Arial" w:eastAsia="Arial Unicode MS" w:hAnsi="Arial" w:cs="Arial"/>
          <w:szCs w:val="20"/>
        </w:rPr>
        <w:t>Objednatele</w:t>
      </w:r>
      <w:r w:rsidRPr="002E4530">
        <w:rPr>
          <w:rFonts w:ascii="Arial" w:eastAsia="Arial Unicode MS" w:hAnsi="Arial" w:cs="Arial"/>
          <w:szCs w:val="20"/>
        </w:rPr>
        <w:t xml:space="preserve"> do GSM mobilních sítí je 80.000 měsíčně. Detailní struktura volání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tabs>
          <w:tab w:val="left" w:pos="993"/>
          <w:tab w:val="left" w:pos="5670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O2</w:t>
      </w:r>
      <w:r w:rsidR="00261396">
        <w:rPr>
          <w:rFonts w:ascii="Arial" w:eastAsia="Arial Unicode MS" w:hAnsi="Arial" w:cs="Arial"/>
          <w:szCs w:val="20"/>
        </w:rPr>
        <w:t xml:space="preserve"> Czech Republic a.s.</w:t>
      </w:r>
      <w:r w:rsidR="006D1804">
        <w:rPr>
          <w:rFonts w:ascii="Arial" w:eastAsia="Arial Unicode MS" w:hAnsi="Arial" w:cs="Arial"/>
          <w:szCs w:val="20"/>
        </w:rPr>
        <w:t xml:space="preserve">  </w:t>
      </w:r>
      <w:r w:rsidR="006D1804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>31.000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T-Mobile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27.000 min./měsíčně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E4530" w:rsidRDefault="002E4530" w:rsidP="00261396">
      <w:pPr>
        <w:widowControl w:val="0"/>
        <w:numPr>
          <w:ilvl w:val="0"/>
          <w:numId w:val="31"/>
        </w:numPr>
        <w:tabs>
          <w:tab w:val="left" w:pos="993"/>
        </w:tabs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261396" w:rsidRPr="00261396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22.000 min./měsíčně</w:t>
      </w:r>
      <w:r w:rsidR="006D1804">
        <w:rPr>
          <w:rFonts w:ascii="Arial" w:eastAsia="Arial Unicode MS" w:hAnsi="Arial" w:cs="Arial"/>
          <w:szCs w:val="20"/>
        </w:rPr>
        <w:t>.</w:t>
      </w: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</w:t>
      </w:r>
      <w:r w:rsidR="00217A73">
        <w:rPr>
          <w:rFonts w:ascii="Arial" w:eastAsia="Arial Unicode MS" w:hAnsi="Arial" w:cs="Arial"/>
          <w:szCs w:val="20"/>
        </w:rPr>
        <w:t>a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aktuálních komunikačních potřeb a s ohledem na technologický vývoj telekomunikačních služeb.</w:t>
      </w: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lastRenderedPageBreak/>
        <w:t xml:space="preserve">Poskytovatel garantuje účtování hovorů </w:t>
      </w:r>
      <w:r w:rsidR="002E4530" w:rsidRPr="002E4530">
        <w:rPr>
          <w:rFonts w:ascii="Arial" w:eastAsia="Arial Unicode MS" w:hAnsi="Arial" w:cs="Arial"/>
          <w:szCs w:val="20"/>
        </w:rPr>
        <w:t>tak, že první minuta odchozího hovoru bude účtována jako celá minuta a poté po vteřinách s tím, že cena každé vteřiny musí být vždy rovna 1/60 ceny odchozího hovoru za minutu.</w:t>
      </w:r>
    </w:p>
    <w:p w:rsidR="002E4530" w:rsidRPr="00217A73" w:rsidRDefault="00804325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Instalaci</w:t>
      </w:r>
      <w:r w:rsidR="002E4530" w:rsidRPr="00217A73">
        <w:rPr>
          <w:rFonts w:ascii="Arial" w:eastAsia="Arial Unicode MS" w:hAnsi="Arial" w:cs="Arial"/>
          <w:szCs w:val="20"/>
        </w:rPr>
        <w:t xml:space="preserve"> požadovaných připojení </w:t>
      </w:r>
      <w:r w:rsidR="00217A73" w:rsidRPr="00217A73">
        <w:rPr>
          <w:rFonts w:ascii="Arial" w:eastAsia="Arial Unicode MS" w:hAnsi="Arial" w:cs="Arial"/>
          <w:szCs w:val="20"/>
        </w:rPr>
        <w:t xml:space="preserve">je </w:t>
      </w:r>
      <w:r w:rsidRPr="00217A73">
        <w:rPr>
          <w:rFonts w:ascii="Arial" w:eastAsia="Arial Unicode MS" w:hAnsi="Arial" w:cs="Arial"/>
          <w:szCs w:val="20"/>
        </w:rPr>
        <w:t>Poskytovatel</w:t>
      </w:r>
      <w:r w:rsidR="00217A73" w:rsidRPr="00217A73">
        <w:rPr>
          <w:rFonts w:ascii="Arial" w:eastAsia="Arial Unicode MS" w:hAnsi="Arial" w:cs="Arial"/>
          <w:szCs w:val="20"/>
        </w:rPr>
        <w:t xml:space="preserve"> povinen provést</w:t>
      </w:r>
      <w:r w:rsidR="002E4530" w:rsidRPr="00217A73">
        <w:rPr>
          <w:rFonts w:ascii="Arial" w:eastAsia="Arial Unicode MS" w:hAnsi="Arial" w:cs="Arial"/>
          <w:szCs w:val="20"/>
        </w:rPr>
        <w:t xml:space="preserve"> bezplatně na adresách pobočkových ústř</w:t>
      </w:r>
      <w:r w:rsidRPr="00217A73">
        <w:rPr>
          <w:rFonts w:ascii="Arial" w:eastAsia="Arial Unicode MS" w:hAnsi="Arial" w:cs="Arial"/>
          <w:szCs w:val="20"/>
        </w:rPr>
        <w:t>eden v místě sídel Objednatele</w:t>
      </w:r>
      <w:r w:rsidR="002E4530" w:rsidRPr="002E4530">
        <w:rPr>
          <w:rFonts w:ascii="Arial" w:eastAsia="Arial Unicode MS" w:hAnsi="Arial" w:cs="Arial"/>
          <w:szCs w:val="20"/>
        </w:rPr>
        <w:t>. Konkrétní adresy poboček pro přímě připojení pevné sítě do sítě mobilního operátora</w:t>
      </w:r>
      <w:r w:rsidR="002E4530" w:rsidRPr="00217A73">
        <w:rPr>
          <w:rFonts w:ascii="Arial" w:eastAsia="Arial Unicode MS" w:hAnsi="Arial" w:cs="Arial"/>
          <w:szCs w:val="20"/>
        </w:rPr>
        <w:t>: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Datové centrum MPSV, Sokolovská 855, 190 00 Praha 9 – 120 hlasových kanálů: SIP trunk</w:t>
      </w:r>
      <w:r w:rsidR="006D1804">
        <w:rPr>
          <w:rFonts w:ascii="Arial" w:eastAsia="Arial Unicode MS" w:hAnsi="Arial" w:cs="Arial"/>
          <w:szCs w:val="20"/>
        </w:rPr>
        <w:t>;</w:t>
      </w:r>
    </w:p>
    <w:p w:rsidR="002E4530" w:rsidRPr="00217A73" w:rsidRDefault="002E4530" w:rsidP="006D1804">
      <w:pPr>
        <w:widowControl w:val="0"/>
        <w:numPr>
          <w:ilvl w:val="0"/>
          <w:numId w:val="3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ind w:left="993" w:hanging="426"/>
        <w:contextualSpacing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Křížová 25, 225 08 Praha 5 – 30 hlasových kanálů: ISDN30</w:t>
      </w:r>
      <w:r w:rsidR="006D1804">
        <w:rPr>
          <w:rFonts w:ascii="Arial" w:eastAsia="Arial Unicode MS" w:hAnsi="Arial" w:cs="Arial"/>
          <w:szCs w:val="20"/>
        </w:rPr>
        <w:t>.</w:t>
      </w:r>
    </w:p>
    <w:p w:rsidR="00416F23" w:rsidRDefault="00416F23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80432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jednotnou minutovou sazbou za odchozí volání z pevné sítě do sítí mobilních operátorů do všech GSM mobilních sítí v České republice, a to bez ohledu na časová pásma </w:t>
      </w:r>
      <w:r w:rsidRPr="00217A73">
        <w:rPr>
          <w:rFonts w:ascii="Arial" w:eastAsia="Arial Unicode MS" w:hAnsi="Arial" w:cs="Arial"/>
          <w:szCs w:val="20"/>
        </w:rPr>
        <w:t xml:space="preserve">(ve špičce, mimo špičku apod.) a rovněž </w:t>
      </w:r>
      <w:r w:rsidR="00217A73">
        <w:rPr>
          <w:rFonts w:ascii="Arial" w:eastAsia="Arial Unicode MS" w:hAnsi="Arial" w:cs="Arial"/>
          <w:szCs w:val="20"/>
        </w:rPr>
        <w:t xml:space="preserve">garantuje, </w:t>
      </w:r>
      <w:r w:rsidRPr="00217A73">
        <w:rPr>
          <w:rFonts w:ascii="Arial" w:eastAsia="Arial Unicode MS" w:hAnsi="Arial" w:cs="Arial"/>
          <w:szCs w:val="20"/>
        </w:rPr>
        <w:t xml:space="preserve">že </w:t>
      </w:r>
      <w:r w:rsidR="002E4530" w:rsidRPr="00217A73">
        <w:rPr>
          <w:rFonts w:ascii="Arial" w:eastAsia="Arial Unicode MS" w:hAnsi="Arial" w:cs="Arial"/>
          <w:szCs w:val="20"/>
        </w:rPr>
        <w:t xml:space="preserve">uvedená sazba </w:t>
      </w:r>
      <w:r w:rsidRPr="00217A73">
        <w:rPr>
          <w:rFonts w:ascii="Arial" w:eastAsia="Arial Unicode MS" w:hAnsi="Arial" w:cs="Arial"/>
          <w:szCs w:val="20"/>
        </w:rPr>
        <w:t xml:space="preserve">obsahuje </w:t>
      </w:r>
      <w:r w:rsidR="002E4530" w:rsidRPr="00217A73">
        <w:rPr>
          <w:rFonts w:ascii="Arial" w:eastAsia="Arial Unicode MS" w:hAnsi="Arial" w:cs="Arial"/>
          <w:szCs w:val="20"/>
        </w:rPr>
        <w:t>veškeré náklady</w:t>
      </w:r>
      <w:r w:rsidR="00217A73">
        <w:rPr>
          <w:rFonts w:ascii="Arial" w:eastAsia="Arial Unicode MS" w:hAnsi="Arial" w:cs="Arial"/>
          <w:szCs w:val="20"/>
        </w:rPr>
        <w:t xml:space="preserve"> spojené s provozem požadované s</w:t>
      </w:r>
      <w:r w:rsidR="002E4530" w:rsidRPr="00217A73">
        <w:rPr>
          <w:rFonts w:ascii="Arial" w:eastAsia="Arial Unicode MS" w:hAnsi="Arial" w:cs="Arial"/>
          <w:szCs w:val="20"/>
        </w:rPr>
        <w:t xml:space="preserve">lužby. </w:t>
      </w:r>
    </w:p>
    <w:p w:rsidR="00F26BE5" w:rsidRPr="00217A73" w:rsidRDefault="00F26BE5" w:rsidP="00804325">
      <w:pPr>
        <w:widowControl w:val="0"/>
        <w:tabs>
          <w:tab w:val="left" w:pos="567"/>
        </w:tabs>
        <w:spacing w:before="120" w:after="6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 právo rozúčtovat provoz</w:t>
      </w:r>
      <w:r w:rsidRPr="00F26BE5">
        <w:rPr>
          <w:rFonts w:ascii="Arial" w:eastAsia="Arial Unicode MS" w:hAnsi="Arial" w:cs="Arial"/>
          <w:szCs w:val="20"/>
        </w:rPr>
        <w:t xml:space="preserve"> v lokalitě Datové centrum MPSV, Sokolovská 855, 190 00 Praha 9 na 2 různé organizace, které toto připojení budou využívat, tj.</w:t>
      </w:r>
      <w:r>
        <w:rPr>
          <w:rFonts w:ascii="Arial" w:eastAsia="Arial Unicode MS" w:hAnsi="Arial" w:cs="Arial"/>
          <w:szCs w:val="20"/>
        </w:rPr>
        <w:t> </w:t>
      </w:r>
      <w:r w:rsidRPr="00F26BE5">
        <w:rPr>
          <w:rFonts w:ascii="Arial" w:eastAsia="Arial Unicode MS" w:hAnsi="Arial" w:cs="Arial"/>
          <w:szCs w:val="20"/>
        </w:rPr>
        <w:t>na</w:t>
      </w:r>
      <w:r>
        <w:rPr>
          <w:rFonts w:ascii="Arial" w:eastAsia="Arial Unicode MS" w:hAnsi="Arial" w:cs="Arial"/>
          <w:szCs w:val="20"/>
        </w:rPr>
        <w:t> Objednatele</w:t>
      </w:r>
      <w:r w:rsidRPr="00F26BE5">
        <w:rPr>
          <w:rFonts w:ascii="Arial" w:eastAsia="Arial Unicode MS" w:hAnsi="Arial" w:cs="Arial"/>
          <w:szCs w:val="20"/>
        </w:rPr>
        <w:t xml:space="preserve"> a na Úřad práce České republiky.“</w:t>
      </w:r>
    </w:p>
    <w:p w:rsidR="002E4530" w:rsidRPr="00217A73" w:rsidRDefault="00804325" w:rsidP="00804325">
      <w:pPr>
        <w:widowControl w:val="0"/>
        <w:tabs>
          <w:tab w:val="left" w:pos="993"/>
        </w:tabs>
        <w:spacing w:before="120" w:after="60" w:line="280" w:lineRule="atLeast"/>
        <w:ind w:left="567"/>
        <w:rPr>
          <w:rFonts w:ascii="Arial" w:hAnsi="Arial" w:cs="Arial"/>
          <w:szCs w:val="20"/>
        </w:rPr>
      </w:pPr>
      <w:r w:rsidRPr="00217A73">
        <w:rPr>
          <w:rFonts w:ascii="Arial" w:eastAsia="Arial Unicode MS" w:hAnsi="Arial" w:cs="Arial"/>
          <w:szCs w:val="20"/>
        </w:rPr>
        <w:t>Poskytovatel garantuje</w:t>
      </w:r>
      <w:r w:rsidR="002E4530" w:rsidRPr="00217A73">
        <w:rPr>
          <w:rFonts w:ascii="Arial" w:eastAsia="Arial Unicode MS" w:hAnsi="Arial" w:cs="Arial"/>
          <w:szCs w:val="20"/>
        </w:rPr>
        <w:t xml:space="preserve"> nulové zřizovací náklady</w:t>
      </w:r>
      <w:r w:rsidRPr="00217A73">
        <w:rPr>
          <w:rFonts w:ascii="Arial" w:eastAsia="Arial Unicode MS" w:hAnsi="Arial" w:cs="Arial"/>
          <w:szCs w:val="20"/>
        </w:rPr>
        <w:t>.</w:t>
      </w:r>
    </w:p>
    <w:p w:rsidR="002E4530" w:rsidRPr="002E4530" w:rsidRDefault="00BF34AC" w:rsidP="00BF34A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7" w:name="_Toc437521398"/>
      <w:r>
        <w:rPr>
          <w:rFonts w:ascii="Arial" w:eastAsia="Arial Unicode MS" w:hAnsi="Arial" w:cs="Arial"/>
          <w:b/>
          <w:bCs/>
          <w:smallCaps/>
          <w:szCs w:val="20"/>
        </w:rPr>
        <w:t xml:space="preserve">Kap. 4: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Zabezpečení prioritního odbavení spojení v mobilní síti</w:t>
      </w:r>
      <w:bookmarkEnd w:id="117"/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  <w:u w:val="single"/>
        </w:rPr>
      </w:pPr>
      <w:r w:rsidRPr="002E4530">
        <w:rPr>
          <w:rFonts w:ascii="Arial" w:eastAsia="Arial Unicode MS" w:hAnsi="Arial" w:cs="Arial"/>
          <w:szCs w:val="20"/>
        </w:rPr>
        <w:t xml:space="preserve">Vzhledem k plnění správních funkcí </w:t>
      </w:r>
      <w:r w:rsidR="009B0368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požaduje zabezpečení </w:t>
      </w:r>
      <w:r w:rsidRPr="009B0368">
        <w:rPr>
          <w:rFonts w:ascii="Arial" w:eastAsia="Arial Unicode MS" w:hAnsi="Arial" w:cs="Arial"/>
          <w:szCs w:val="20"/>
        </w:rPr>
        <w:t xml:space="preserve">prioritního odbavení spojení v rámci mobilní sítě, přednostní odbavení požadavku na spojení v případě lokálního přetížení sítě v krizových situacích, a to </w:t>
      </w:r>
      <w:r w:rsidRPr="009B0368">
        <w:rPr>
          <w:rFonts w:ascii="Arial" w:eastAsia="Arial Unicode MS" w:hAnsi="Arial" w:cs="Arial"/>
          <w:color w:val="000000"/>
          <w:szCs w:val="20"/>
        </w:rPr>
        <w:t>systémem „eMLPP“ (enhanced Multi Level Precedence and Pre-emption), případně jiným kvalitativně a technicky obdobným systémem.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Poskytovatel </w:t>
      </w:r>
      <w:r w:rsidR="002E4530" w:rsidRPr="002E4530">
        <w:rPr>
          <w:rFonts w:ascii="Arial" w:eastAsia="Arial Unicode MS" w:hAnsi="Arial" w:cs="Arial"/>
          <w:szCs w:val="20"/>
        </w:rPr>
        <w:t>je povinen poskytnout tuto službu nejpozději do 90 kal</w:t>
      </w:r>
      <w:r>
        <w:rPr>
          <w:rFonts w:ascii="Arial" w:eastAsia="Arial Unicode MS" w:hAnsi="Arial" w:cs="Arial"/>
          <w:szCs w:val="20"/>
        </w:rPr>
        <w:t>endářních dnů ode dne uzavření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>.</w:t>
      </w:r>
    </w:p>
    <w:p w:rsidR="002E4530" w:rsidRPr="009B0368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Poskytovatel garantuje, že cena uvedené služby je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plně zahrnuta v ceně uvedené </w:t>
      </w:r>
      <w:r>
        <w:rPr>
          <w:rFonts w:ascii="Arial" w:eastAsia="Arial Unicode MS" w:hAnsi="Arial" w:cs="Arial"/>
          <w:color w:val="000000"/>
          <w:szCs w:val="20"/>
        </w:rPr>
        <w:t>Poskytovatelem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v</w:t>
      </w:r>
      <w:r w:rsidR="002E4530" w:rsidRPr="002E4530">
        <w:rPr>
          <w:rFonts w:ascii="Arial" w:eastAsia="Arial Unicode MS" w:hAnsi="Arial" w:cs="Arial"/>
          <w:szCs w:val="20"/>
        </w:rPr>
        <w:t xml:space="preserve"> </w:t>
      </w:r>
      <w:r w:rsidR="002E4530" w:rsidRPr="009B0368">
        <w:rPr>
          <w:rFonts w:ascii="Arial" w:eastAsia="Arial Unicode MS" w:hAnsi="Arial" w:cs="Arial"/>
          <w:szCs w:val="20"/>
        </w:rPr>
        <w:t>Př</w:t>
      </w:r>
      <w:r w:rsidRPr="009B0368">
        <w:rPr>
          <w:rFonts w:ascii="Arial" w:eastAsia="Arial Unicode MS" w:hAnsi="Arial" w:cs="Arial"/>
          <w:szCs w:val="20"/>
        </w:rPr>
        <w:t>íloze č. 3 Rámcové smlouvy</w:t>
      </w:r>
      <w:r w:rsidR="002E4530" w:rsidRPr="009B0368">
        <w:rPr>
          <w:rFonts w:ascii="Arial" w:eastAsia="Arial Unicode MS" w:hAnsi="Arial" w:cs="Arial"/>
          <w:szCs w:val="20"/>
        </w:rPr>
        <w:t xml:space="preserve"> </w:t>
      </w:r>
      <w:r w:rsidRPr="009B0368">
        <w:rPr>
          <w:rFonts w:ascii="Arial" w:eastAsia="Arial Unicode MS" w:hAnsi="Arial" w:cs="Arial"/>
          <w:szCs w:val="20"/>
        </w:rPr>
        <w:t xml:space="preserve">- </w:t>
      </w:r>
      <w:r w:rsidRPr="009B0368">
        <w:rPr>
          <w:rFonts w:ascii="Arial" w:hAnsi="Arial" w:cs="Arial"/>
          <w:szCs w:val="20"/>
        </w:rPr>
        <w:t>Specifikace cen</w:t>
      </w:r>
      <w:r w:rsidR="002E4530" w:rsidRPr="009B0368">
        <w:rPr>
          <w:rFonts w:ascii="Arial" w:hAnsi="Arial" w:cs="Arial"/>
          <w:szCs w:val="20"/>
        </w:rPr>
        <w:t>.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 požaduje, aby uchazeč zabezpečil prioritizaci na platformě své sítě.</w:t>
      </w:r>
    </w:p>
    <w:p w:rsidR="002E4530" w:rsidRPr="009B0368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Požadavek na prioritizaci se týká pouze vybraných </w:t>
      </w:r>
      <w:r w:rsidRPr="009B0368">
        <w:rPr>
          <w:rFonts w:ascii="Arial" w:eastAsia="Arial Unicode MS" w:hAnsi="Arial" w:cs="Arial"/>
          <w:szCs w:val="20"/>
        </w:rPr>
        <w:t xml:space="preserve">cca 200ks SIM karet </w:t>
      </w:r>
      <w:r w:rsidR="009B0368" w:rsidRPr="009B0368">
        <w:rPr>
          <w:rFonts w:ascii="Arial" w:eastAsia="Arial Unicode MS" w:hAnsi="Arial" w:cs="Arial"/>
          <w:szCs w:val="20"/>
        </w:rPr>
        <w:t>Objednatele</w:t>
      </w:r>
      <w:r w:rsidR="00182FA0">
        <w:rPr>
          <w:rFonts w:ascii="Arial" w:eastAsia="Arial Unicode MS" w:hAnsi="Arial" w:cs="Arial"/>
          <w:szCs w:val="20"/>
        </w:rPr>
        <w:t>.</w:t>
      </w:r>
      <w:r w:rsidRPr="009B0368">
        <w:rPr>
          <w:rFonts w:ascii="Arial" w:eastAsia="Arial Unicode MS" w:hAnsi="Arial" w:cs="Arial"/>
          <w:szCs w:val="20"/>
        </w:rPr>
        <w:t xml:space="preserve"> </w:t>
      </w:r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si v</w:t>
      </w:r>
      <w:r>
        <w:rPr>
          <w:rFonts w:ascii="Arial" w:eastAsia="Arial Unicode MS" w:hAnsi="Arial" w:cs="Arial"/>
          <w:szCs w:val="20"/>
        </w:rPr>
        <w:t xml:space="preserve">yhrazuje </w:t>
      </w:r>
      <w:r w:rsidR="002E4530" w:rsidRPr="002E4530">
        <w:rPr>
          <w:rFonts w:ascii="Arial" w:eastAsia="Arial Unicode MS" w:hAnsi="Arial" w:cs="Arial"/>
          <w:szCs w:val="20"/>
        </w:rPr>
        <w:t>právo toto množství</w:t>
      </w:r>
      <w:r>
        <w:rPr>
          <w:rFonts w:ascii="Arial" w:eastAsia="Arial Unicode MS" w:hAnsi="Arial" w:cs="Arial"/>
          <w:szCs w:val="20"/>
        </w:rPr>
        <w:t xml:space="preserve"> po dobu platnosti a účinnosti R</w:t>
      </w:r>
      <w:r w:rsidR="002E4530" w:rsidRPr="002E4530">
        <w:rPr>
          <w:rFonts w:ascii="Arial" w:eastAsia="Arial Unicode MS" w:hAnsi="Arial" w:cs="Arial"/>
          <w:szCs w:val="20"/>
        </w:rPr>
        <w:t>ámcové smlouvy</w:t>
      </w:r>
      <w:r>
        <w:rPr>
          <w:rFonts w:ascii="Arial" w:eastAsia="Arial Unicode MS" w:hAnsi="Arial" w:cs="Arial"/>
          <w:szCs w:val="20"/>
        </w:rPr>
        <w:t xml:space="preserve"> a</w:t>
      </w:r>
      <w:r w:rsidR="00A1116E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>Dílčích smluv</w:t>
      </w:r>
      <w:r w:rsidR="002E4530" w:rsidRPr="002E4530">
        <w:rPr>
          <w:rFonts w:ascii="Arial" w:eastAsia="Arial Unicode MS" w:hAnsi="Arial" w:cs="Arial"/>
          <w:szCs w:val="20"/>
        </w:rPr>
        <w:t xml:space="preserve"> modifikovat dle svých </w:t>
      </w:r>
      <w:r w:rsidR="00182FA0">
        <w:rPr>
          <w:rFonts w:ascii="Arial" w:eastAsia="Arial Unicode MS" w:hAnsi="Arial" w:cs="Arial"/>
          <w:szCs w:val="20"/>
        </w:rPr>
        <w:t xml:space="preserve">aktuálních komunikačních potřeb, </w:t>
      </w:r>
      <w:r w:rsidR="00182FA0" w:rsidRPr="00182FA0">
        <w:rPr>
          <w:rFonts w:ascii="Arial" w:eastAsia="Arial Unicode MS" w:hAnsi="Arial" w:cs="Arial"/>
          <w:szCs w:val="20"/>
        </w:rPr>
        <w:t>max. však o cca 100 ks.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8" w:name="_Toc437521399"/>
      <w:r>
        <w:rPr>
          <w:rFonts w:ascii="Arial" w:eastAsia="Arial Unicode MS" w:hAnsi="Arial" w:cs="Arial"/>
          <w:b/>
          <w:bCs/>
          <w:smallCaps/>
          <w:szCs w:val="20"/>
        </w:rPr>
        <w:t xml:space="preserve">Kap. 5: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Hlasový roaming</w:t>
      </w:r>
      <w:bookmarkEnd w:id="118"/>
    </w:p>
    <w:p w:rsidR="002E4530" w:rsidRPr="002E4530" w:rsidRDefault="009B0368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Roamingové hlasové služby 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 rozdělit do 2 zón, a to EU a zbytek světa.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 každé z u</w:t>
      </w:r>
      <w:r w:rsidR="009B0368">
        <w:rPr>
          <w:rFonts w:ascii="Arial" w:eastAsia="Arial Unicode MS" w:hAnsi="Arial" w:cs="Arial"/>
          <w:szCs w:val="20"/>
        </w:rPr>
        <w:t xml:space="preserve">vedených zón musí být </w:t>
      </w:r>
      <w:r w:rsidRPr="002E4530">
        <w:rPr>
          <w:rFonts w:ascii="Arial" w:eastAsia="Arial Unicode MS" w:hAnsi="Arial" w:cs="Arial"/>
          <w:szCs w:val="20"/>
        </w:rPr>
        <w:t>cena požadované služby tvořena 3 položkami: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odchozí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minutová sazba za příchozí hovory;</w:t>
      </w:r>
    </w:p>
    <w:p w:rsidR="002E4530" w:rsidRPr="002E4530" w:rsidRDefault="002E4530" w:rsidP="006D4762">
      <w:pPr>
        <w:widowControl w:val="0"/>
        <w:numPr>
          <w:ilvl w:val="0"/>
          <w:numId w:val="31"/>
        </w:numPr>
        <w:tabs>
          <w:tab w:val="left" w:pos="993"/>
        </w:tabs>
        <w:spacing w:before="120" w:after="6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cena odchozí SMS.</w:t>
      </w:r>
    </w:p>
    <w:p w:rsidR="00862519" w:rsidRDefault="0086251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lastRenderedPageBreak/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>, nejdéle však do 24 hodin od přijetí požadavku.</w:t>
      </w:r>
      <w:r w:rsidR="002E4530" w:rsidRPr="002E4530">
        <w:rPr>
          <w:rFonts w:ascii="Arial" w:hAnsi="Arial" w:cs="Arial"/>
          <w:szCs w:val="20"/>
        </w:rPr>
        <w:t xml:space="preserve"> 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hlasového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19" w:name="_Toc437521400"/>
      <w:bookmarkStart w:id="120" w:name="_Toc264879480"/>
      <w:r>
        <w:rPr>
          <w:rFonts w:ascii="Arial" w:eastAsia="Arial Unicode MS" w:hAnsi="Arial" w:cs="Arial"/>
          <w:b/>
          <w:bCs/>
          <w:smallCaps/>
          <w:szCs w:val="20"/>
        </w:rPr>
        <w:t xml:space="preserve">Kap. 6: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Datový roaming</w:t>
      </w:r>
      <w:bookmarkEnd w:id="119"/>
    </w:p>
    <w:p w:rsidR="007C3A4E" w:rsidRPr="002E4530" w:rsidRDefault="007C3A4E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b/>
          <w:bCs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Roamingové datové služby zadavatel požaduje rozdělit do 2 </w:t>
      </w:r>
      <w:r w:rsidR="00862519">
        <w:rPr>
          <w:rFonts w:ascii="Arial" w:eastAsia="Arial Unicode MS" w:hAnsi="Arial" w:cs="Arial"/>
          <w:szCs w:val="20"/>
        </w:rPr>
        <w:t>zón, a to EU a zbytek světa</w:t>
      </w:r>
      <w:r>
        <w:rPr>
          <w:rFonts w:ascii="Arial" w:eastAsia="Arial Unicode MS" w:hAnsi="Arial" w:cs="Arial"/>
          <w:szCs w:val="20"/>
        </w:rPr>
        <w:t>, v </w:t>
      </w:r>
      <w:r w:rsidRPr="007C3A4E">
        <w:rPr>
          <w:rFonts w:ascii="Arial" w:eastAsia="Arial Unicode MS" w:hAnsi="Arial" w:cs="Arial"/>
          <w:szCs w:val="20"/>
        </w:rPr>
        <w:t>každé z těchto zón musí být nabídková cena tvořena toliko cenou za přenos 1 MB dat.</w:t>
      </w:r>
    </w:p>
    <w:p w:rsidR="002E4530" w:rsidRPr="002E4530" w:rsidRDefault="00F3213F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i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eastAsia="Arial Unicode MS" w:hAnsi="Arial" w:cs="Arial"/>
          <w:szCs w:val="20"/>
        </w:rPr>
        <w:t xml:space="preserve">požaduje možnost aktivace a deaktivace roamingu na všech užívaných SIM kartách, jeho zapojení a vypojení během lhůty 2 hodin na žádost kontaktní osoby </w:t>
      </w:r>
      <w:r>
        <w:rPr>
          <w:rFonts w:ascii="Arial" w:eastAsia="Arial Unicode MS" w:hAnsi="Arial" w:cs="Arial"/>
          <w:szCs w:val="20"/>
        </w:rPr>
        <w:t>Objednatele</w:t>
      </w:r>
      <w:r w:rsidR="002E4530" w:rsidRPr="002E4530">
        <w:rPr>
          <w:rFonts w:ascii="Arial" w:eastAsia="Arial Unicode MS" w:hAnsi="Arial" w:cs="Arial"/>
          <w:szCs w:val="20"/>
        </w:rPr>
        <w:t xml:space="preserve">, nejdéle však do 24 hodin od přijetí požadavku. </w:t>
      </w:r>
    </w:p>
    <w:p w:rsidR="00F3213F" w:rsidRPr="002E4530" w:rsidRDefault="002E4530" w:rsidP="00F3213F">
      <w:pPr>
        <w:widowControl w:val="0"/>
        <w:spacing w:before="120" w:line="280" w:lineRule="atLeast"/>
        <w:ind w:left="567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uvedených služby datového roamingu </w:t>
      </w:r>
      <w:r w:rsidR="00F3213F">
        <w:rPr>
          <w:rFonts w:ascii="Arial" w:eastAsia="Arial Unicode MS" w:hAnsi="Arial" w:cs="Arial"/>
          <w:szCs w:val="20"/>
        </w:rPr>
        <w:t>Poskytovatel garantuje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F3213F" w:rsidRPr="002E4530">
        <w:rPr>
          <w:rFonts w:ascii="Arial" w:eastAsia="Arial Unicode MS" w:hAnsi="Arial" w:cs="Arial"/>
          <w:szCs w:val="20"/>
        </w:rPr>
        <w:t>ceny uvedené v</w:t>
      </w:r>
      <w:r w:rsidR="00F3213F" w:rsidRPr="00F3213F">
        <w:rPr>
          <w:rFonts w:ascii="Arial" w:eastAsia="Arial Unicode MS" w:hAnsi="Arial" w:cs="Arial"/>
          <w:szCs w:val="20"/>
        </w:rPr>
        <w:t xml:space="preserve"> </w:t>
      </w:r>
      <w:r w:rsidR="00F3213F" w:rsidRPr="009B0368">
        <w:rPr>
          <w:rFonts w:ascii="Arial" w:eastAsia="Arial Unicode MS" w:hAnsi="Arial" w:cs="Arial"/>
          <w:szCs w:val="20"/>
        </w:rPr>
        <w:t xml:space="preserve">Příloze č. 3 Rámcové smlouvy - </w:t>
      </w:r>
      <w:r w:rsidR="00F3213F" w:rsidRPr="009B0368">
        <w:rPr>
          <w:rFonts w:ascii="Arial" w:hAnsi="Arial" w:cs="Arial"/>
          <w:szCs w:val="20"/>
        </w:rPr>
        <w:t>Specifikace cen</w:t>
      </w:r>
      <w:r w:rsidR="00F3213F">
        <w:rPr>
          <w:rFonts w:ascii="Arial" w:hAnsi="Arial" w:cs="Arial"/>
          <w:szCs w:val="20"/>
        </w:rPr>
        <w:t xml:space="preserve">, </w:t>
      </w:r>
      <w:r w:rsidR="00F3213F" w:rsidRPr="002E4530">
        <w:rPr>
          <w:rFonts w:ascii="Arial" w:hAnsi="Arial" w:cs="Arial"/>
          <w:szCs w:val="20"/>
        </w:rPr>
        <w:t>a to po ce</w:t>
      </w:r>
      <w:r w:rsidR="00F3213F">
        <w:rPr>
          <w:rFonts w:ascii="Arial" w:hAnsi="Arial" w:cs="Arial"/>
          <w:szCs w:val="20"/>
        </w:rPr>
        <w:t>lou dobu platnosti a účinnosti R</w:t>
      </w:r>
      <w:r w:rsidR="00F3213F" w:rsidRPr="002E4530">
        <w:rPr>
          <w:rFonts w:ascii="Arial" w:hAnsi="Arial" w:cs="Arial"/>
          <w:szCs w:val="20"/>
        </w:rPr>
        <w:t xml:space="preserve">ámcové smlouvy </w:t>
      </w:r>
      <w:r w:rsidR="00F3213F">
        <w:rPr>
          <w:rFonts w:ascii="Arial" w:hAnsi="Arial" w:cs="Arial"/>
          <w:szCs w:val="20"/>
        </w:rPr>
        <w:t>a Dílčích smluv</w:t>
      </w:r>
      <w:r w:rsidR="00F3213F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21" w:name="_Toc437521401"/>
      <w:r>
        <w:rPr>
          <w:rFonts w:ascii="Arial" w:eastAsia="Arial Unicode MS" w:hAnsi="Arial" w:cs="Arial"/>
          <w:b/>
          <w:bCs/>
          <w:smallCaps/>
          <w:szCs w:val="20"/>
        </w:rPr>
        <w:t xml:space="preserve">Kap. 7: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Mobilní datové služby</w:t>
      </w:r>
      <w:bookmarkEnd w:id="121"/>
    </w:p>
    <w:p w:rsidR="002E4530" w:rsidRDefault="00F3213F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="002E4530" w:rsidRPr="002E4530">
        <w:rPr>
          <w:rFonts w:ascii="Arial" w:eastAsia="Arial Unicode MS" w:hAnsi="Arial" w:cs="Arial"/>
          <w:szCs w:val="20"/>
        </w:rPr>
        <w:t xml:space="preserve"> požaduje, aby u všech SIM karet byla aktivace datových</w:t>
      </w:r>
      <w:r w:rsidR="002E4530" w:rsidRPr="00B708FC">
        <w:rPr>
          <w:rFonts w:ascii="Arial" w:eastAsia="Arial Unicode MS" w:hAnsi="Arial" w:cs="Arial"/>
          <w:szCs w:val="20"/>
        </w:rPr>
        <w:t xml:space="preserve"> služeb volitelně nastavitelná a aby veškeré datové služby byly standardně deaktivovány. 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</w:t>
      </w:r>
      <w:r w:rsidRPr="007C3A4E">
        <w:rPr>
          <w:rFonts w:ascii="Arial" w:eastAsia="Arial Unicode MS" w:hAnsi="Arial" w:cs="Arial"/>
          <w:szCs w:val="20"/>
        </w:rPr>
        <w:t xml:space="preserve"> požaduje poskytování 5 základních typů datových mobilních služeb za </w:t>
      </w:r>
      <w:r w:rsidRPr="007C3A4E">
        <w:rPr>
          <w:rFonts w:ascii="Arial" w:eastAsia="Arial Unicode MS" w:hAnsi="Arial" w:cs="Arial"/>
          <w:b/>
          <w:szCs w:val="20"/>
          <w:u w:val="single"/>
        </w:rPr>
        <w:t>fixní měsíční paušální platbu</w:t>
      </w:r>
      <w:r w:rsidRPr="007C3A4E">
        <w:rPr>
          <w:rFonts w:ascii="Arial" w:eastAsia="Arial Unicode MS" w:hAnsi="Arial" w:cs="Arial"/>
          <w:szCs w:val="20"/>
          <w:u w:val="single"/>
        </w:rPr>
        <w:t>,</w:t>
      </w:r>
      <w:r w:rsidRPr="007C3A4E">
        <w:rPr>
          <w:rFonts w:ascii="Arial" w:eastAsia="Arial Unicode MS" w:hAnsi="Arial" w:cs="Arial"/>
          <w:szCs w:val="20"/>
        </w:rPr>
        <w:t xml:space="preserve"> lišící se toliko limitem objemu přenesených dat, tj. FUP: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200 MB, 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s měsíčním FUP 1,5 GB</w:t>
      </w:r>
      <w:r w:rsidR="006F0E60">
        <w:rPr>
          <w:rFonts w:ascii="Arial" w:eastAsia="Arial Unicode MS" w:hAnsi="Arial" w:cs="Arial"/>
          <w:szCs w:val="20"/>
        </w:rPr>
        <w:t>,</w:t>
      </w:r>
    </w:p>
    <w:p w:rsidR="007C3A4E" w:rsidRPr="007C3A4E" w:rsidRDefault="007C3A4E" w:rsidP="007C3A4E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3 GB, </w:t>
      </w:r>
    </w:p>
    <w:p w:rsidR="00CC26E2" w:rsidRPr="00CC26E2" w:rsidRDefault="007C3A4E" w:rsidP="00CC26E2">
      <w:pPr>
        <w:numPr>
          <w:ilvl w:val="0"/>
          <w:numId w:val="29"/>
        </w:numPr>
        <w:tabs>
          <w:tab w:val="num" w:pos="0"/>
        </w:tabs>
        <w:spacing w:after="0" w:line="280" w:lineRule="atLeast"/>
        <w:rPr>
          <w:ins w:id="122" w:author="Mesarčová Veronika Mgr. (MPSV)" w:date="2016-03-22T12:26:00Z"/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 xml:space="preserve">s měsíčním FUP 10 GB, </w:t>
      </w:r>
    </w:p>
    <w:p w:rsidR="00CC26E2" w:rsidRPr="00CC26E2" w:rsidRDefault="00CC26E2" w:rsidP="00CC26E2">
      <w:pPr>
        <w:numPr>
          <w:ilvl w:val="0"/>
          <w:numId w:val="29"/>
        </w:numPr>
        <w:tabs>
          <w:tab w:val="num" w:pos="0"/>
        </w:tabs>
        <w:spacing w:after="0" w:line="280" w:lineRule="atLeast"/>
        <w:jc w:val="left"/>
        <w:rPr>
          <w:ins w:id="123" w:author="Mesarčová Veronika Mgr. (MPSV)" w:date="2016-03-22T12:26:00Z"/>
          <w:rFonts w:ascii="Arial" w:eastAsia="Arial Unicode MS" w:hAnsi="Arial" w:cs="Arial"/>
          <w:szCs w:val="20"/>
        </w:rPr>
      </w:pPr>
      <w:ins w:id="124" w:author="Mesarčová Veronika Mgr. (MPSV)" w:date="2016-03-22T12:26:00Z">
        <w:r w:rsidRPr="0027289A">
          <w:rPr>
            <w:rFonts w:ascii="Arial" w:eastAsia="Arial Unicode MS" w:hAnsi="Arial" w:cs="Arial"/>
            <w:strike/>
            <w:color w:val="FF0000"/>
            <w:szCs w:val="20"/>
          </w:rPr>
          <w:t>s</w:t>
        </w:r>
      </w:ins>
      <w:r w:rsidR="0027289A" w:rsidRPr="0027289A">
        <w:rPr>
          <w:rFonts w:ascii="Arial" w:eastAsia="Arial Unicode MS" w:hAnsi="Arial" w:cs="Arial"/>
          <w:strike/>
          <w:color w:val="FF0000"/>
          <w:szCs w:val="20"/>
        </w:rPr>
        <w:t xml:space="preserve"> </w:t>
      </w:r>
      <w:ins w:id="125" w:author="Mesarčová Veronika Mgr. (MPSV)" w:date="2016-03-22T12:26:00Z">
        <w:del w:id="126" w:author="Mesarčová Veronika Mgr. (MPSV)" w:date="2016-03-21T11:18:00Z">
          <w:r w:rsidRPr="0027289A">
            <w:rPr>
              <w:rFonts w:ascii="Arial" w:eastAsia="Arial Unicode MS" w:hAnsi="Arial" w:cs="Arial"/>
              <w:strike/>
              <w:color w:val="FF0000"/>
              <w:szCs w:val="20"/>
            </w:rPr>
            <w:delText>m</w:delText>
          </w:r>
          <w:r w:rsidRPr="00CC26E2">
            <w:rPr>
              <w:rFonts w:ascii="Arial" w:eastAsia="Arial Unicode MS" w:hAnsi="Arial" w:cs="Arial"/>
              <w:szCs w:val="20"/>
            </w:rPr>
            <w:delText>ěsíčním FUP 20 GB</w:delText>
          </w:r>
        </w:del>
      </w:ins>
      <w:ins w:id="127" w:author="Mesarčová Veronika Mgr. (MPSV)" w:date="2016-03-23T16:39:00Z">
        <w:r w:rsidR="00A23E35">
          <w:rPr>
            <w:rFonts w:ascii="Arial" w:eastAsia="Arial Unicode MS" w:hAnsi="Arial" w:cs="Arial"/>
            <w:szCs w:val="20"/>
          </w:rPr>
          <w:t>bez</w:t>
        </w:r>
      </w:ins>
      <w:ins w:id="128" w:author="Mesarčová Veronika Mgr. (MPSV)" w:date="2016-03-22T16:21:00Z">
        <w:r w:rsidR="00FB6622">
          <w:rPr>
            <w:rFonts w:ascii="Arial" w:eastAsia="Arial Unicode MS" w:hAnsi="Arial" w:cs="Arial"/>
            <w:szCs w:val="20"/>
          </w:rPr>
          <w:t xml:space="preserve"> FU</w:t>
        </w:r>
      </w:ins>
      <w:ins w:id="129" w:author="Mesarčová Veronika Mgr. (MPSV)" w:date="2016-03-22T16:22:00Z">
        <w:r w:rsidR="00FB6622">
          <w:rPr>
            <w:rFonts w:ascii="Arial" w:eastAsia="Arial Unicode MS" w:hAnsi="Arial" w:cs="Arial"/>
            <w:szCs w:val="20"/>
          </w:rPr>
          <w:t>P.</w:t>
        </w:r>
      </w:ins>
    </w:p>
    <w:p w:rsidR="007C3A4E" w:rsidRPr="007C3A4E" w:rsidRDefault="007C3A4E" w:rsidP="00CC26E2">
      <w:pPr>
        <w:numPr>
          <w:ilvl w:val="12"/>
          <w:numId w:val="0"/>
        </w:numPr>
        <w:spacing w:after="0" w:line="280" w:lineRule="atLeast"/>
        <w:rPr>
          <w:rFonts w:ascii="Arial" w:eastAsia="Arial Unicode MS" w:hAnsi="Arial" w:cs="Arial"/>
          <w:szCs w:val="20"/>
        </w:rPr>
      </w:pPr>
    </w:p>
    <w:p w:rsidR="007C3A4E" w:rsidRPr="007C3A4E" w:rsidRDefault="007C3A4E" w:rsidP="00C654D7">
      <w:pPr>
        <w:numPr>
          <w:ilvl w:val="12"/>
          <w:numId w:val="0"/>
        </w:numPr>
        <w:spacing w:line="280" w:lineRule="atLeast"/>
        <w:ind w:left="567"/>
        <w:rPr>
          <w:rFonts w:ascii="Arial" w:eastAsia="Arial Unicode MS" w:hAnsi="Arial" w:cs="Arial"/>
          <w:szCs w:val="20"/>
        </w:rPr>
      </w:pPr>
      <w:r w:rsidRPr="007C3A4E">
        <w:rPr>
          <w:rFonts w:ascii="Arial" w:eastAsia="Arial Unicode MS" w:hAnsi="Arial" w:cs="Arial"/>
          <w:szCs w:val="20"/>
        </w:rPr>
        <w:t>Po vyčerpání FUP dojde ke zpomalení rychlosti přenosu dat.</w:t>
      </w:r>
    </w:p>
    <w:p w:rsidR="007C3A4E" w:rsidRPr="007C3A4E" w:rsidRDefault="007C3A4E" w:rsidP="007C3A4E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color w:val="000000"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Objednatel</w:t>
      </w:r>
      <w:r w:rsidRPr="007C3A4E">
        <w:rPr>
          <w:rFonts w:ascii="Arial" w:eastAsia="Arial Unicode MS" w:hAnsi="Arial" w:cs="Arial"/>
          <w:color w:val="000000"/>
          <w:szCs w:val="20"/>
        </w:rPr>
        <w:t xml:space="preserve"> požaduje zabezpečení pokrytí LTE technologií minimálně 75 % území České republiky a minimální průměrnou rychlost 20 Mb/s a LTE pásmo 2x 10 MHz.</w:t>
      </w:r>
    </w:p>
    <w:p w:rsidR="00414A9D" w:rsidRDefault="00F3213F" w:rsidP="00C654D7">
      <w:pPr>
        <w:numPr>
          <w:ilvl w:val="12"/>
          <w:numId w:val="0"/>
        </w:numPr>
        <w:spacing w:before="120"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color w:val="000000"/>
          <w:szCs w:val="20"/>
        </w:rPr>
        <w:t>P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opis rozsahu a technických p</w:t>
      </w:r>
      <w:r>
        <w:rPr>
          <w:rFonts w:ascii="Arial" w:eastAsia="Arial Unicode MS" w:hAnsi="Arial" w:cs="Arial"/>
          <w:color w:val="000000"/>
          <w:szCs w:val="20"/>
        </w:rPr>
        <w:t xml:space="preserve">arametrů celého portfolia 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>datových služeb</w:t>
      </w:r>
      <w:r>
        <w:rPr>
          <w:rFonts w:ascii="Arial" w:eastAsia="Arial Unicode MS" w:hAnsi="Arial" w:cs="Arial"/>
          <w:color w:val="000000"/>
          <w:szCs w:val="20"/>
        </w:rPr>
        <w:t xml:space="preserve"> je uveden v Příloze č.</w:t>
      </w:r>
      <w:r w:rsidR="00C35DF2">
        <w:rPr>
          <w:rFonts w:ascii="Arial" w:eastAsia="Arial Unicode MS" w:hAnsi="Arial" w:cs="Arial"/>
          <w:color w:val="000000"/>
          <w:szCs w:val="20"/>
        </w:rPr>
        <w:t> </w:t>
      </w:r>
      <w:r w:rsidR="00414A9D">
        <w:rPr>
          <w:rFonts w:ascii="Arial" w:eastAsia="Arial Unicode MS" w:hAnsi="Arial" w:cs="Arial"/>
          <w:color w:val="000000"/>
          <w:szCs w:val="20"/>
        </w:rPr>
        <w:t>2 Rámcové smlouvy – Návrh realizace</w:t>
      </w:r>
      <w:r w:rsidR="002E4530" w:rsidRPr="002E4530">
        <w:rPr>
          <w:rFonts w:ascii="Arial" w:eastAsia="Arial Unicode MS" w:hAnsi="Arial" w:cs="Arial"/>
          <w:color w:val="000000"/>
          <w:szCs w:val="20"/>
        </w:rPr>
        <w:t xml:space="preserve">. </w:t>
      </w:r>
    </w:p>
    <w:p w:rsidR="00414A9D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</w:p>
    <w:p w:rsidR="002E4530" w:rsidRPr="002E4530" w:rsidRDefault="00414A9D" w:rsidP="00414A9D">
      <w:pPr>
        <w:numPr>
          <w:ilvl w:val="12"/>
          <w:numId w:val="0"/>
        </w:numPr>
        <w:spacing w:after="0" w:line="280" w:lineRule="atLeast"/>
        <w:ind w:left="567"/>
        <w:rPr>
          <w:rFonts w:ascii="Arial" w:eastAsia="Arial Unicode MS" w:hAnsi="Arial" w:cs="Arial"/>
          <w:noProof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si vyhrazuje </w:t>
      </w:r>
      <w:r w:rsidR="002E4530" w:rsidRPr="002E4530">
        <w:rPr>
          <w:rFonts w:ascii="Arial" w:eastAsia="Arial Unicode MS" w:hAnsi="Arial" w:cs="Arial"/>
          <w:szCs w:val="20"/>
        </w:rPr>
        <w:t>právo úplného zamezení datových přenosů u vybraných jednotlivých uživatelů jak na území České republiky, tak i v zahraničí při roamingu.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0" w:name="_Toc309997136"/>
      <w:bookmarkStart w:id="131" w:name="_Toc437521402"/>
      <w:r>
        <w:rPr>
          <w:rFonts w:ascii="Arial" w:eastAsia="Arial Unicode MS" w:hAnsi="Arial" w:cs="Arial"/>
          <w:b/>
          <w:bCs/>
          <w:smallCaps/>
          <w:szCs w:val="20"/>
        </w:rPr>
        <w:t xml:space="preserve">Kap. 8: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Služba hromadného rozesílání SMS</w:t>
      </w:r>
      <w:bookmarkEnd w:id="130"/>
      <w:bookmarkEnd w:id="131"/>
    </w:p>
    <w:p w:rsidR="00B708FC" w:rsidRDefault="00414A9D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zajištění služby SMS brány pro hromadné rozesílání SMS zpráv podle potřeb </w:t>
      </w:r>
      <w:r w:rsidRPr="00B708FC">
        <w:rPr>
          <w:rFonts w:ascii="Arial" w:eastAsia="Arial Unicode MS" w:hAnsi="Arial" w:cs="Arial"/>
          <w:szCs w:val="20"/>
        </w:rPr>
        <w:t>Objednatele</w:t>
      </w:r>
      <w:r w:rsidR="002E4530" w:rsidRPr="00B708FC">
        <w:rPr>
          <w:rFonts w:ascii="Arial" w:eastAsia="Arial Unicode MS" w:hAnsi="Arial" w:cs="Arial"/>
          <w:szCs w:val="20"/>
        </w:rPr>
        <w:t xml:space="preserve"> přes webové rozhraní. </w:t>
      </w:r>
      <w:r w:rsidRPr="00B708FC">
        <w:rPr>
          <w:rFonts w:ascii="Arial" w:eastAsia="Arial Unicode MS" w:hAnsi="Arial" w:cs="Arial"/>
          <w:szCs w:val="20"/>
        </w:rPr>
        <w:t xml:space="preserve">Objednatel </w:t>
      </w:r>
      <w:r w:rsidR="002E4530" w:rsidRPr="00B708FC">
        <w:rPr>
          <w:rFonts w:ascii="Arial" w:eastAsia="Arial Unicode MS" w:hAnsi="Arial" w:cs="Arial"/>
          <w:szCs w:val="20"/>
        </w:rPr>
        <w:t xml:space="preserve">požaduje zabezpečit pro </w:t>
      </w:r>
      <w:r w:rsidR="007C3A4E">
        <w:rPr>
          <w:rFonts w:ascii="Arial" w:eastAsia="Arial Unicode MS" w:hAnsi="Arial" w:cs="Arial"/>
          <w:szCs w:val="20"/>
        </w:rPr>
        <w:t xml:space="preserve">2 </w:t>
      </w:r>
      <w:r w:rsidR="00862519">
        <w:rPr>
          <w:rFonts w:ascii="Arial" w:eastAsia="Arial Unicode MS" w:hAnsi="Arial" w:cs="Arial"/>
          <w:szCs w:val="20"/>
        </w:rPr>
        <w:t>pracoviště</w:t>
      </w:r>
      <w:r w:rsidR="007C3A4E">
        <w:rPr>
          <w:rFonts w:ascii="Arial" w:eastAsia="Arial Unicode MS" w:hAnsi="Arial" w:cs="Arial"/>
          <w:szCs w:val="20"/>
        </w:rPr>
        <w:t xml:space="preserve"> (ČSSZ a ÚP) </w:t>
      </w:r>
      <w:r w:rsidR="002E4530" w:rsidRPr="00B708FC">
        <w:rPr>
          <w:rFonts w:ascii="Arial" w:eastAsia="Arial Unicode MS" w:hAnsi="Arial" w:cs="Arial"/>
          <w:szCs w:val="20"/>
        </w:rPr>
        <w:t xml:space="preserve">hromadné rozesílání SMS zpráv. Minimální garantovaná rychlost přenosu SMS není stanovena. </w:t>
      </w:r>
      <w:r w:rsidRPr="00B708FC">
        <w:rPr>
          <w:rFonts w:ascii="Arial" w:eastAsia="Arial Unicode MS" w:hAnsi="Arial" w:cs="Arial"/>
          <w:szCs w:val="20"/>
        </w:rPr>
        <w:t>Zp</w:t>
      </w:r>
      <w:r w:rsidR="002E4530" w:rsidRPr="00B708FC">
        <w:rPr>
          <w:rFonts w:ascii="Arial" w:eastAsia="Arial Unicode MS" w:hAnsi="Arial" w:cs="Arial"/>
          <w:szCs w:val="20"/>
        </w:rPr>
        <w:t>ůsob servisního zajištění kapacity přenosu</w:t>
      </w:r>
      <w:r w:rsidRPr="00B708FC">
        <w:rPr>
          <w:rFonts w:ascii="Arial" w:eastAsia="Arial Unicode MS" w:hAnsi="Arial" w:cs="Arial"/>
          <w:szCs w:val="20"/>
        </w:rPr>
        <w:t xml:space="preserve"> je uveden v Příloze č</w:t>
      </w:r>
      <w:r w:rsidR="004D58B9" w:rsidRPr="00B708FC">
        <w:rPr>
          <w:rFonts w:ascii="Arial" w:eastAsia="Arial Unicode MS" w:hAnsi="Arial" w:cs="Arial"/>
          <w:szCs w:val="20"/>
        </w:rPr>
        <w:t>.</w:t>
      </w:r>
      <w:r w:rsidRPr="00B708FC">
        <w:rPr>
          <w:rFonts w:ascii="Arial" w:eastAsia="Arial Unicode MS" w:hAnsi="Arial" w:cs="Arial"/>
          <w:szCs w:val="20"/>
        </w:rPr>
        <w:t xml:space="preserve"> 2 Rámcové smlouvy – Návrh realizace</w:t>
      </w:r>
      <w:r w:rsidR="002E4530" w:rsidRPr="00B708FC">
        <w:rPr>
          <w:rFonts w:ascii="Arial" w:eastAsia="Arial Unicode MS" w:hAnsi="Arial" w:cs="Arial"/>
          <w:szCs w:val="20"/>
        </w:rPr>
        <w:t xml:space="preserve">. </w:t>
      </w:r>
    </w:p>
    <w:p w:rsidR="002E4530" w:rsidRPr="00B708FC" w:rsidRDefault="002E4530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hAnsi="Arial" w:cs="Arial"/>
          <w:noProof/>
          <w:szCs w:val="20"/>
        </w:rPr>
        <w:lastRenderedPageBreak/>
        <w:t>Služba bude připojena přímo k aplikacím, které již</w:t>
      </w:r>
      <w:r w:rsidR="004D58B9">
        <w:rPr>
          <w:rFonts w:ascii="Arial" w:hAnsi="Arial" w:cs="Arial"/>
          <w:noProof/>
          <w:szCs w:val="20"/>
        </w:rPr>
        <w:t xml:space="preserve"> Objednatel používá</w:t>
      </w:r>
      <w:r w:rsidRPr="002E4530">
        <w:rPr>
          <w:rFonts w:ascii="Arial" w:hAnsi="Arial" w:cs="Arial"/>
          <w:noProof/>
          <w:szCs w:val="20"/>
        </w:rPr>
        <w:t xml:space="preserve">, nebo ke zcela novým aplikacím vyhovujícím potřebám </w:t>
      </w:r>
      <w:r w:rsidR="004D58B9">
        <w:rPr>
          <w:rFonts w:ascii="Arial" w:hAnsi="Arial" w:cs="Arial"/>
          <w:noProof/>
          <w:szCs w:val="20"/>
        </w:rPr>
        <w:t>Objednatele</w:t>
      </w:r>
      <w:r w:rsidRPr="002E4530">
        <w:rPr>
          <w:rFonts w:ascii="Arial" w:hAnsi="Arial" w:cs="Arial"/>
          <w:noProof/>
          <w:szCs w:val="20"/>
        </w:rPr>
        <w:t xml:space="preserve"> v SMS komunikaci.</w:t>
      </w:r>
    </w:p>
    <w:p w:rsidR="002E4530" w:rsidRPr="002E4530" w:rsidRDefault="004D58B9" w:rsidP="002E4530">
      <w:pPr>
        <w:autoSpaceDE w:val="0"/>
        <w:autoSpaceDN w:val="0"/>
        <w:adjustRightInd w:val="0"/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 gara</w:t>
      </w:r>
      <w:r w:rsidRPr="004D58B9">
        <w:rPr>
          <w:rFonts w:ascii="Arial" w:hAnsi="Arial" w:cs="Arial"/>
          <w:noProof/>
          <w:szCs w:val="20"/>
        </w:rPr>
        <w:t>ntuje</w:t>
      </w:r>
      <w:r w:rsidR="002E4530" w:rsidRPr="004D58B9">
        <w:rPr>
          <w:rFonts w:ascii="Arial" w:hAnsi="Arial" w:cs="Arial"/>
          <w:noProof/>
          <w:szCs w:val="20"/>
        </w:rPr>
        <w:t xml:space="preserve"> nulové zřizovací poplatky a zřízení služby do 30 kal</w:t>
      </w:r>
      <w:r w:rsidRPr="004D58B9">
        <w:rPr>
          <w:rFonts w:ascii="Arial" w:hAnsi="Arial" w:cs="Arial"/>
          <w:noProof/>
          <w:szCs w:val="20"/>
        </w:rPr>
        <w:t xml:space="preserve">ednářních dnů ode dne uzavření </w:t>
      </w:r>
      <w:r w:rsidR="007C3A4E">
        <w:rPr>
          <w:rFonts w:ascii="Arial" w:hAnsi="Arial" w:cs="Arial"/>
          <w:noProof/>
          <w:szCs w:val="20"/>
        </w:rPr>
        <w:t xml:space="preserve">předmětné dílčí </w:t>
      </w:r>
      <w:r w:rsidR="002E4530" w:rsidRPr="004D58B9">
        <w:rPr>
          <w:rFonts w:ascii="Arial" w:hAnsi="Arial" w:cs="Arial"/>
          <w:noProof/>
          <w:szCs w:val="20"/>
        </w:rPr>
        <w:t>smlouvy</w:t>
      </w:r>
      <w:r w:rsidR="007C3A4E">
        <w:rPr>
          <w:rFonts w:ascii="Arial" w:hAnsi="Arial" w:cs="Arial"/>
          <w:noProof/>
          <w:szCs w:val="20"/>
        </w:rPr>
        <w:t xml:space="preserve"> na toto plnění veřejné zakázky. </w:t>
      </w:r>
    </w:p>
    <w:p w:rsidR="002E4530" w:rsidRDefault="004D58B9" w:rsidP="002E4530">
      <w:pPr>
        <w:autoSpaceDE w:val="0"/>
        <w:autoSpaceDN w:val="0"/>
        <w:adjustRightInd w:val="0"/>
        <w:spacing w:before="120"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zajistit fungování služby s těmito vlastnostmi odesílání SMS:</w:t>
      </w:r>
    </w:p>
    <w:p w:rsidR="00182FA0" w:rsidRPr="00182FA0" w:rsidRDefault="00182FA0" w:rsidP="00182FA0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propustnost zpráv 5 SMS/s;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funkce hromadného adresáta;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možnost dvou čísel k jedné aplikaci;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zaslání doručenky – potvrzení o doručení zprávy adresátovi.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Výše uvedené souvi</w:t>
      </w:r>
      <w:r w:rsidR="004D58B9">
        <w:rPr>
          <w:rFonts w:ascii="Arial" w:eastAsia="Arial Unicode MS" w:hAnsi="Arial" w:cs="Arial"/>
          <w:szCs w:val="20"/>
        </w:rPr>
        <w:t>sející služby Poskytovatel garantuje</w:t>
      </w:r>
      <w:r w:rsidRPr="002E4530">
        <w:rPr>
          <w:rFonts w:ascii="Arial" w:eastAsia="Arial Unicode MS" w:hAnsi="Arial" w:cs="Arial"/>
          <w:szCs w:val="20"/>
        </w:rPr>
        <w:t xml:space="preserve"> v rámci základní služby </w:t>
      </w:r>
      <w:r w:rsidRPr="002E4530">
        <w:rPr>
          <w:rFonts w:ascii="Arial" w:eastAsia="Arial Unicode MS" w:hAnsi="Arial" w:cs="Arial"/>
          <w:szCs w:val="20"/>
          <w:u w:val="single"/>
        </w:rPr>
        <w:t>bezplatně.</w:t>
      </w:r>
    </w:p>
    <w:p w:rsidR="002E4530" w:rsidRPr="002E4530" w:rsidRDefault="002E4530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Celkový modelový počet hromadně odeslaných SMS je 33.000 měsíčně. Detailní struktura odeslaných SMS je následující: 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</w:t>
      </w:r>
      <w:r w:rsidR="006D1804" w:rsidRPr="006D1804">
        <w:rPr>
          <w:rFonts w:ascii="Arial" w:eastAsia="Arial Unicode MS" w:hAnsi="Arial" w:cs="Arial"/>
          <w:szCs w:val="20"/>
        </w:rPr>
        <w:t xml:space="preserve">O2 Czech Republic a.s.  </w:t>
      </w:r>
      <w:r w:rsidRPr="002E4530">
        <w:rPr>
          <w:rFonts w:ascii="Arial" w:eastAsia="Arial Unicode MS" w:hAnsi="Arial" w:cs="Arial"/>
          <w:szCs w:val="20"/>
        </w:rPr>
        <w:tab/>
      </w:r>
      <w:r w:rsidRPr="002E4530">
        <w:rPr>
          <w:rFonts w:ascii="Arial" w:eastAsia="Arial Unicode MS" w:hAnsi="Arial" w:cs="Arial"/>
          <w:szCs w:val="20"/>
        </w:rPr>
        <w:tab/>
        <w:t>11.500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do mobilní sítě T-Mobile</w:t>
      </w:r>
      <w:r w:rsidR="006D1804" w:rsidRPr="006D1804">
        <w:t xml:space="preserve">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>12.500 SMS/měsíčně;</w:t>
      </w:r>
    </w:p>
    <w:p w:rsidR="002E4530" w:rsidRPr="002E4530" w:rsidRDefault="002E4530" w:rsidP="006D1804">
      <w:pPr>
        <w:widowControl w:val="0"/>
        <w:numPr>
          <w:ilvl w:val="0"/>
          <w:numId w:val="31"/>
        </w:numPr>
        <w:spacing w:after="60" w:line="280" w:lineRule="atLeast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do mobilní sítě Vodafone </w:t>
      </w:r>
      <w:r w:rsidR="006D1804" w:rsidRPr="006D1804">
        <w:rPr>
          <w:rFonts w:ascii="Arial" w:eastAsia="Arial Unicode MS" w:hAnsi="Arial" w:cs="Arial"/>
          <w:szCs w:val="20"/>
        </w:rPr>
        <w:t xml:space="preserve">Czech Republic a.s.  </w:t>
      </w:r>
      <w:r w:rsidRPr="002E4530">
        <w:rPr>
          <w:rFonts w:ascii="Arial" w:eastAsia="Arial Unicode MS" w:hAnsi="Arial" w:cs="Arial"/>
          <w:szCs w:val="20"/>
        </w:rPr>
        <w:tab/>
        <w:t xml:space="preserve">  9.000 SMS/měsíčně.</w:t>
      </w:r>
    </w:p>
    <w:p w:rsidR="002E4530" w:rsidRPr="002E4530" w:rsidRDefault="004D58B9" w:rsidP="00F26BE5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Objednatel si vyhrazuje</w:t>
      </w:r>
      <w:r w:rsidR="002E4530" w:rsidRPr="002E4530">
        <w:rPr>
          <w:rFonts w:ascii="Arial" w:eastAsia="Arial Unicode MS" w:hAnsi="Arial" w:cs="Arial"/>
          <w:szCs w:val="20"/>
        </w:rPr>
        <w:t xml:space="preserve"> právo toto množství po dobu platn</w:t>
      </w:r>
      <w:r>
        <w:rPr>
          <w:rFonts w:ascii="Arial" w:eastAsia="Arial Unicode MS" w:hAnsi="Arial" w:cs="Arial"/>
          <w:szCs w:val="20"/>
        </w:rPr>
        <w:t>osti a účinnosti R</w:t>
      </w:r>
      <w:r w:rsidR="002E4530" w:rsidRPr="002E4530">
        <w:rPr>
          <w:rFonts w:ascii="Arial" w:eastAsia="Arial Unicode MS" w:hAnsi="Arial" w:cs="Arial"/>
          <w:szCs w:val="20"/>
        </w:rPr>
        <w:t xml:space="preserve">ámcové smlouvy </w:t>
      </w:r>
      <w:r>
        <w:rPr>
          <w:rFonts w:ascii="Arial" w:eastAsia="Arial Unicode MS" w:hAnsi="Arial" w:cs="Arial"/>
          <w:szCs w:val="20"/>
        </w:rPr>
        <w:t>a</w:t>
      </w:r>
      <w:r w:rsidR="00B708FC">
        <w:rPr>
          <w:rFonts w:ascii="Arial" w:eastAsia="Arial Unicode MS" w:hAnsi="Arial" w:cs="Arial"/>
          <w:szCs w:val="20"/>
        </w:rPr>
        <w:t> </w:t>
      </w:r>
      <w:r>
        <w:rPr>
          <w:rFonts w:ascii="Arial" w:eastAsia="Arial Unicode MS" w:hAnsi="Arial" w:cs="Arial"/>
          <w:szCs w:val="20"/>
        </w:rPr>
        <w:t xml:space="preserve">Dílčích smluv </w:t>
      </w:r>
      <w:r w:rsidR="002E4530" w:rsidRPr="002E4530">
        <w:rPr>
          <w:rFonts w:ascii="Arial" w:eastAsia="Arial Unicode MS" w:hAnsi="Arial" w:cs="Arial"/>
          <w:szCs w:val="20"/>
        </w:rPr>
        <w:t xml:space="preserve">modifikovat dle svých aktuálních komunikačních potřeb a s ohledem na technologický vývoj telekomunikačních služeb. </w:t>
      </w:r>
    </w:p>
    <w:p w:rsidR="002E4530" w:rsidRPr="002E4530" w:rsidRDefault="004D58B9" w:rsidP="002E4530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C</w:t>
      </w:r>
      <w:r w:rsidR="002E4530" w:rsidRPr="002E4530">
        <w:rPr>
          <w:rFonts w:ascii="Arial" w:eastAsia="Arial Unicode MS" w:hAnsi="Arial" w:cs="Arial"/>
          <w:szCs w:val="20"/>
        </w:rPr>
        <w:t xml:space="preserve">ena požadované služby </w:t>
      </w:r>
      <w:r>
        <w:rPr>
          <w:rFonts w:ascii="Arial" w:eastAsia="Arial Unicode MS" w:hAnsi="Arial" w:cs="Arial"/>
          <w:szCs w:val="20"/>
        </w:rPr>
        <w:t>je</w:t>
      </w:r>
      <w:r w:rsidR="002E4530" w:rsidRPr="002E4530">
        <w:rPr>
          <w:rFonts w:ascii="Arial" w:eastAsia="Arial Unicode MS" w:hAnsi="Arial" w:cs="Arial"/>
          <w:szCs w:val="20"/>
        </w:rPr>
        <w:t xml:space="preserve"> tvořena 2 položkami: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jednotná sazba za odeslanou SMS do všech GSM mobilních sítí v České republice;</w:t>
      </w:r>
    </w:p>
    <w:p w:rsidR="002E4530" w:rsidRPr="002E4530" w:rsidRDefault="002E4530" w:rsidP="006D4762">
      <w:pPr>
        <w:widowControl w:val="0"/>
        <w:numPr>
          <w:ilvl w:val="0"/>
          <w:numId w:val="32"/>
        </w:numPr>
        <w:tabs>
          <w:tab w:val="num" w:pos="993"/>
        </w:tabs>
        <w:autoSpaceDE w:val="0"/>
        <w:autoSpaceDN w:val="0"/>
        <w:adjustRightInd w:val="0"/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potvrzení o doručení odeslané SMS.</w:t>
      </w:r>
    </w:p>
    <w:p w:rsidR="002E4530" w:rsidRPr="002E4530" w:rsidRDefault="004D58B9" w:rsidP="002E4530">
      <w:pPr>
        <w:widowControl w:val="0"/>
        <w:autoSpaceDE w:val="0"/>
        <w:autoSpaceDN w:val="0"/>
        <w:adjustRightInd w:val="0"/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Poskytnutí číselných dodatků (Suffixů</w:t>
      </w:r>
      <w:r w:rsidR="002E4530" w:rsidRPr="002E4530">
        <w:rPr>
          <w:rFonts w:ascii="Arial" w:hAnsi="Arial" w:cs="Arial"/>
          <w:szCs w:val="20"/>
        </w:rPr>
        <w:t xml:space="preserve">) </w:t>
      </w:r>
      <w:r>
        <w:rPr>
          <w:rFonts w:ascii="Arial" w:hAnsi="Arial" w:cs="Arial"/>
          <w:szCs w:val="20"/>
        </w:rPr>
        <w:t>Poskytovatel garantuje</w:t>
      </w:r>
      <w:r w:rsidR="002E4530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2" w:name="_Toc437521403"/>
      <w:r>
        <w:rPr>
          <w:rFonts w:ascii="Arial" w:eastAsia="Arial Unicode MS" w:hAnsi="Arial" w:cs="Arial"/>
          <w:b/>
          <w:bCs/>
          <w:smallCaps/>
          <w:szCs w:val="20"/>
        </w:rPr>
        <w:t xml:space="preserve">Kap. 9: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doplňkové služby</w:t>
      </w:r>
      <w:bookmarkEnd w:id="120"/>
      <w:bookmarkEnd w:id="132"/>
    </w:p>
    <w:p w:rsidR="002E4530" w:rsidRPr="00B708FC" w:rsidRDefault="004D58B9" w:rsidP="00B708FC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B708FC">
        <w:rPr>
          <w:rFonts w:ascii="Arial" w:eastAsia="Arial Unicode MS" w:hAnsi="Arial" w:cs="Arial"/>
          <w:szCs w:val="20"/>
        </w:rPr>
        <w:t>Objednatel</w:t>
      </w:r>
      <w:r w:rsidR="002E4530" w:rsidRPr="00B708FC">
        <w:rPr>
          <w:rFonts w:ascii="Arial" w:eastAsia="Arial Unicode MS" w:hAnsi="Arial" w:cs="Arial"/>
          <w:szCs w:val="20"/>
        </w:rPr>
        <w:t xml:space="preserve"> požaduje možnost bezplatné aktivace (resp. deaktivace) a používání níže uvedených doplňkových služeb na všech využívaných SIM kartách (myšleno hlasových, není-li uvedeno jinak):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identifikace volajícího;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konferenční hovory minimálně pro 6 členů celkem;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na jiný mobilní telefon;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přesměrování do hlasové schránky;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6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notifikace zmeškaných volání (způsob notifikace zmeškaných volání je ponecháno na uvážení </w:t>
      </w:r>
      <w:r w:rsidR="004D58B9">
        <w:rPr>
          <w:rFonts w:ascii="Arial" w:hAnsi="Arial" w:cs="Arial"/>
          <w:szCs w:val="20"/>
        </w:rPr>
        <w:t>Poskytovatele).</w:t>
      </w:r>
    </w:p>
    <w:p w:rsidR="00CC26E2" w:rsidRPr="002E4530" w:rsidRDefault="00CC26E2" w:rsidP="00CC26E2">
      <w:pPr>
        <w:spacing w:before="120" w:after="60" w:line="280" w:lineRule="atLeast"/>
        <w:ind w:left="993"/>
        <w:rPr>
          <w:rFonts w:ascii="Arial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3" w:name="_Toc437521404"/>
      <w:r>
        <w:rPr>
          <w:rFonts w:ascii="Arial" w:eastAsia="Arial Unicode MS" w:hAnsi="Arial" w:cs="Arial"/>
          <w:b/>
          <w:bCs/>
          <w:smallCaps/>
          <w:szCs w:val="20"/>
        </w:rPr>
        <w:t xml:space="preserve">Kap. 10: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Administrativní úkony</w:t>
      </w:r>
      <w:bookmarkEnd w:id="133"/>
    </w:p>
    <w:p w:rsidR="002E4530" w:rsidRPr="00261396" w:rsidRDefault="004D58B9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požaduje, aby Poskytovatel </w:t>
      </w:r>
      <w:r w:rsidR="002E4530" w:rsidRPr="002E4530">
        <w:rPr>
          <w:rFonts w:ascii="Arial" w:eastAsia="Arial Unicode MS" w:hAnsi="Arial" w:cs="Arial"/>
          <w:szCs w:val="20"/>
        </w:rPr>
        <w:t>poskytl následující služby – administrativní úkony</w:t>
      </w:r>
      <w:r w:rsidR="00C35DF2" w:rsidRPr="00261396">
        <w:rPr>
          <w:rFonts w:ascii="Arial" w:eastAsia="Arial Unicode MS" w:hAnsi="Arial" w:cs="Arial"/>
          <w:szCs w:val="20"/>
        </w:rPr>
        <w:t xml:space="preserve"> </w:t>
      </w:r>
      <w:r w:rsidR="00C35DF2" w:rsidRPr="00261396">
        <w:rPr>
          <w:rFonts w:ascii="Arial" w:eastAsia="Arial Unicode MS" w:hAnsi="Arial" w:cs="Arial"/>
          <w:szCs w:val="20"/>
          <w:u w:val="single"/>
        </w:rPr>
        <w:t>bezplatně</w:t>
      </w:r>
      <w:r w:rsidR="00C35DF2" w:rsidRPr="00C35DF2">
        <w:rPr>
          <w:rFonts w:ascii="Arial" w:eastAsia="Arial Unicode MS" w:hAnsi="Arial" w:cs="Arial"/>
          <w:szCs w:val="20"/>
        </w:rPr>
        <w:t>, příp. jejich nacenění zahrnul do cen výše uvedených hlasových a datových tarifů: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before="120"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změna fakturačních údajů (např. změna fakturační adresy);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lastRenderedPageBreak/>
        <w:t>poplatek za elektronický detailní výpis;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aktivační poplatek</w:t>
      </w:r>
      <w:r w:rsidRPr="002E4530">
        <w:rPr>
          <w:rFonts w:ascii="Arial" w:hAnsi="Arial" w:cs="Arial"/>
          <w:szCs w:val="20"/>
          <w:vertAlign w:val="superscript"/>
        </w:rPr>
        <w:footnoteReference w:id="1"/>
      </w:r>
      <w:r w:rsidRPr="002E4530">
        <w:rPr>
          <w:rFonts w:ascii="Arial" w:hAnsi="Arial" w:cs="Arial"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blokace a reaktivace po ztrátě či krádeži;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blokace a reaktivace roamingu, MMS, mezinárodních hovorů, mezinárodních SMS, datových služeb apod.;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(po ztrátě, krádeži, z důvodů zvýšení paměťové kapacity apod.);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>výměna SIM karty za mikro/nano SIM kartu;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výměna SIM karty za novou;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pod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přenesení tel. čísla);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hAnsi="Arial" w:cs="Arial"/>
          <w:szCs w:val="20"/>
        </w:rPr>
        <w:t xml:space="preserve">převod SIM mimo smlouvu </w:t>
      </w:r>
      <w:r w:rsidR="004D58B9">
        <w:rPr>
          <w:rFonts w:ascii="Arial" w:hAnsi="Arial" w:cs="Arial"/>
          <w:szCs w:val="20"/>
        </w:rPr>
        <w:t>Objednatele</w:t>
      </w:r>
      <w:r w:rsidRPr="002E4530">
        <w:rPr>
          <w:rFonts w:ascii="Arial" w:hAnsi="Arial" w:cs="Arial"/>
          <w:szCs w:val="20"/>
        </w:rPr>
        <w:t xml:space="preserve"> (včetně uvolnění tel. čísla)</w:t>
      </w:r>
      <w:r w:rsidRPr="002E4530">
        <w:rPr>
          <w:rFonts w:ascii="Arial" w:eastAsia="Arial Unicode MS" w:hAnsi="Arial" w:cs="Arial"/>
          <w:i/>
          <w:szCs w:val="20"/>
        </w:rPr>
        <w:t>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změna tarifu;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blokování služeb třetích stran;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odpojení SIM karty z provozu z důvodu dočasného nevyužívání služeb;</w:t>
      </w:r>
    </w:p>
    <w:p w:rsidR="002E4530" w:rsidRP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SIM karty po ukončení dočasného nevyužívání služeb;</w:t>
      </w:r>
    </w:p>
    <w:p w:rsidR="002E4530" w:rsidRDefault="002E4530" w:rsidP="006D4762">
      <w:pPr>
        <w:numPr>
          <w:ilvl w:val="0"/>
          <w:numId w:val="29"/>
        </w:numPr>
        <w:tabs>
          <w:tab w:val="num" w:pos="426"/>
        </w:tabs>
        <w:spacing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aktivace a deaktivace hlášky „voláte do sítě jiného operátora“.</w:t>
      </w: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4" w:name="_Toc437521405"/>
      <w:r>
        <w:rPr>
          <w:rFonts w:ascii="Arial" w:eastAsia="Arial Unicode MS" w:hAnsi="Arial" w:cs="Arial"/>
          <w:b/>
          <w:bCs/>
          <w:smallCaps/>
          <w:szCs w:val="20"/>
        </w:rPr>
        <w:t xml:space="preserve">Kap. 11: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Přenesení telefonních čísel a migrace služeb</w:t>
      </w:r>
      <w:bookmarkEnd w:id="134"/>
    </w:p>
    <w:p w:rsidR="002E4530" w:rsidRPr="00261396" w:rsidRDefault="002E4530" w:rsidP="00261396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61396">
        <w:rPr>
          <w:rFonts w:ascii="Arial" w:eastAsia="Arial Unicode MS" w:hAnsi="Arial" w:cs="Arial"/>
          <w:szCs w:val="20"/>
        </w:rPr>
        <w:t xml:space="preserve">Současným mobilním operátorem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je Vo</w:t>
      </w:r>
      <w:r w:rsidR="00F165EE">
        <w:rPr>
          <w:rFonts w:ascii="Arial" w:eastAsia="Arial Unicode MS" w:hAnsi="Arial" w:cs="Arial"/>
          <w:szCs w:val="20"/>
        </w:rPr>
        <w:t>dafone Czech Republic a.s., vyj</w:t>
      </w:r>
      <w:r w:rsidRPr="00261396">
        <w:rPr>
          <w:rFonts w:ascii="Arial" w:eastAsia="Arial Unicode MS" w:hAnsi="Arial" w:cs="Arial"/>
          <w:szCs w:val="20"/>
        </w:rPr>
        <w:t xml:space="preserve">ma </w:t>
      </w:r>
      <w:r w:rsidR="004D58B9" w:rsidRPr="00261396">
        <w:rPr>
          <w:rFonts w:ascii="Arial" w:eastAsia="Arial Unicode MS" w:hAnsi="Arial" w:cs="Arial"/>
          <w:szCs w:val="20"/>
        </w:rPr>
        <w:t>Objednatele</w:t>
      </w:r>
      <w:r w:rsidRPr="00261396">
        <w:rPr>
          <w:rFonts w:ascii="Arial" w:eastAsia="Arial Unicode MS" w:hAnsi="Arial" w:cs="Arial"/>
          <w:szCs w:val="20"/>
        </w:rPr>
        <w:t xml:space="preserve"> Centrum sociálních služeb Tloskov a Centrum sociálních služeb pro osoby se zrakovým postižením v Brně </w:t>
      </w:r>
      <w:r w:rsidR="00261396">
        <w:rPr>
          <w:rFonts w:ascii="Arial" w:eastAsia="Arial Unicode MS" w:hAnsi="Arial" w:cs="Arial"/>
          <w:szCs w:val="20"/>
        </w:rPr>
        <w:t>-</w:t>
      </w:r>
      <w:r w:rsidRPr="00261396">
        <w:rPr>
          <w:rFonts w:ascii="Arial" w:eastAsia="Arial Unicode MS" w:hAnsi="Arial" w:cs="Arial"/>
          <w:szCs w:val="20"/>
        </w:rPr>
        <w:t xml:space="preserve"> Chrlicích</w:t>
      </w:r>
      <w:r w:rsidR="00A1116E">
        <w:rPr>
          <w:rFonts w:ascii="Arial" w:eastAsia="Arial Unicode MS" w:hAnsi="Arial" w:cs="Arial"/>
          <w:szCs w:val="20"/>
        </w:rPr>
        <w:t>, které využívají služeb mobilní</w:t>
      </w:r>
      <w:r w:rsidRPr="00261396">
        <w:rPr>
          <w:rFonts w:ascii="Arial" w:eastAsia="Arial Unicode MS" w:hAnsi="Arial" w:cs="Arial"/>
          <w:szCs w:val="20"/>
        </w:rPr>
        <w:t>ho operátora T</w:t>
      </w:r>
      <w:r w:rsidR="00261396">
        <w:rPr>
          <w:rFonts w:ascii="Arial" w:eastAsia="Arial Unicode MS" w:hAnsi="Arial" w:cs="Arial"/>
          <w:szCs w:val="20"/>
        </w:rPr>
        <w:t>- Mobile Czech R</w:t>
      </w:r>
      <w:r w:rsidRPr="00261396">
        <w:rPr>
          <w:rFonts w:ascii="Arial" w:eastAsia="Arial Unicode MS" w:hAnsi="Arial" w:cs="Arial"/>
          <w:szCs w:val="20"/>
        </w:rPr>
        <w:t xml:space="preserve">epublic, a.s.. </w:t>
      </w:r>
    </w:p>
    <w:p w:rsidR="002E4530" w:rsidRPr="002E4530" w:rsidRDefault="002E4530" w:rsidP="002E4530">
      <w:pPr>
        <w:spacing w:line="280" w:lineRule="atLeast"/>
        <w:ind w:left="567" w:right="-1"/>
        <w:rPr>
          <w:rFonts w:ascii="Arial" w:hAnsi="Arial" w:cs="Arial"/>
          <w:noProof/>
          <w:szCs w:val="20"/>
        </w:rPr>
      </w:pPr>
      <w:r w:rsidRPr="002E4530">
        <w:rPr>
          <w:rFonts w:ascii="Arial" w:hAnsi="Arial" w:cs="Arial"/>
          <w:noProof/>
          <w:szCs w:val="20"/>
        </w:rPr>
        <w:t xml:space="preserve">V případě relevance, </w:t>
      </w:r>
      <w:r w:rsidR="004D58B9">
        <w:rPr>
          <w:rFonts w:ascii="Arial" w:hAnsi="Arial" w:cs="Arial"/>
          <w:noProof/>
          <w:szCs w:val="20"/>
        </w:rPr>
        <w:t>Objednatel</w:t>
      </w:r>
      <w:r w:rsidRPr="002E4530">
        <w:rPr>
          <w:rFonts w:ascii="Arial" w:hAnsi="Arial" w:cs="Arial"/>
          <w:noProof/>
          <w:szCs w:val="20"/>
        </w:rPr>
        <w:t xml:space="preserve"> požaduje zachování stávajících telefonních čísel tak, aby</w:t>
      </w:r>
      <w:r w:rsidR="00A1116E">
        <w:rPr>
          <w:rFonts w:ascii="Arial" w:hAnsi="Arial" w:cs="Arial"/>
          <w:noProof/>
          <w:szCs w:val="20"/>
        </w:rPr>
        <w:t> </w:t>
      </w:r>
      <w:r w:rsidR="004D58B9">
        <w:rPr>
          <w:rFonts w:ascii="Arial" w:hAnsi="Arial" w:cs="Arial"/>
          <w:noProof/>
          <w:szCs w:val="20"/>
        </w:rPr>
        <w:t xml:space="preserve">Poskytovatel </w:t>
      </w:r>
      <w:r w:rsidRPr="002E4530">
        <w:rPr>
          <w:rFonts w:ascii="Arial" w:hAnsi="Arial" w:cs="Arial"/>
          <w:noProof/>
          <w:szCs w:val="20"/>
        </w:rPr>
        <w:t>zajistil „přenositelnost“ současných telefonních čísel v souladu se zákonem č.</w:t>
      </w:r>
      <w:r w:rsidR="00C35DF2">
        <w:rPr>
          <w:rFonts w:ascii="Arial" w:hAnsi="Arial" w:cs="Arial"/>
          <w:noProof/>
          <w:szCs w:val="20"/>
        </w:rPr>
        <w:t> </w:t>
      </w:r>
      <w:r w:rsidRPr="002E4530">
        <w:rPr>
          <w:rFonts w:ascii="Arial" w:hAnsi="Arial" w:cs="Arial"/>
          <w:noProof/>
          <w:szCs w:val="20"/>
        </w:rPr>
        <w:t xml:space="preserve">127/2005 Sb., o elektronických komunikacích, v platném znění. </w:t>
      </w:r>
    </w:p>
    <w:p w:rsidR="002E4530" w:rsidRPr="002E4530" w:rsidRDefault="004D58B9" w:rsidP="002E4530">
      <w:pPr>
        <w:spacing w:line="280" w:lineRule="atLeast"/>
        <w:ind w:left="567" w:right="-1"/>
        <w:rPr>
          <w:rFonts w:ascii="Arial" w:hAnsi="Arial" w:cs="Arial"/>
          <w:szCs w:val="20"/>
        </w:rPr>
      </w:pPr>
      <w:r w:rsidRPr="00A1116E">
        <w:rPr>
          <w:rFonts w:ascii="Arial" w:hAnsi="Arial" w:cs="Arial"/>
          <w:szCs w:val="20"/>
          <w:u w:val="single"/>
        </w:rPr>
        <w:t>K</w:t>
      </w:r>
      <w:r w:rsidR="002E4530" w:rsidRPr="002E4530">
        <w:rPr>
          <w:rFonts w:ascii="Arial" w:hAnsi="Arial" w:cs="Arial"/>
          <w:szCs w:val="20"/>
          <w:u w:val="single"/>
        </w:rPr>
        <w:t>onkrétní návrh postupu migrace</w:t>
      </w:r>
      <w:r w:rsidR="002E4530" w:rsidRPr="002E4530">
        <w:rPr>
          <w:rFonts w:ascii="Arial" w:hAnsi="Arial" w:cs="Arial"/>
          <w:szCs w:val="20"/>
        </w:rPr>
        <w:t xml:space="preserve"> včetně termínovaného harmonogramu</w:t>
      </w:r>
      <w:r>
        <w:rPr>
          <w:rFonts w:ascii="Arial" w:hAnsi="Arial" w:cs="Arial"/>
          <w:szCs w:val="20"/>
        </w:rPr>
        <w:t xml:space="preserve"> je uveden v Příloze č.</w:t>
      </w:r>
      <w:r w:rsidR="00C35DF2">
        <w:rPr>
          <w:rFonts w:ascii="Arial" w:hAnsi="Arial" w:cs="Arial"/>
          <w:szCs w:val="20"/>
        </w:rPr>
        <w:t> </w:t>
      </w:r>
      <w:r>
        <w:rPr>
          <w:rFonts w:ascii="Arial" w:hAnsi="Arial" w:cs="Arial"/>
          <w:szCs w:val="20"/>
        </w:rPr>
        <w:t>2 Rámcové smlouvy – Návrh realizace</w:t>
      </w:r>
      <w:r w:rsidR="002E4530" w:rsidRPr="002E4530">
        <w:rPr>
          <w:rFonts w:ascii="Arial" w:hAnsi="Arial" w:cs="Arial"/>
          <w:szCs w:val="20"/>
        </w:rPr>
        <w:t xml:space="preserve">. </w:t>
      </w:r>
    </w:p>
    <w:p w:rsidR="002E4530" w:rsidRPr="004D58B9" w:rsidRDefault="004D58B9" w:rsidP="004D58B9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hAnsi="Arial" w:cs="Arial"/>
          <w:szCs w:val="20"/>
        </w:rPr>
        <w:t xml:space="preserve">Poskytovatel garantuje provedení </w:t>
      </w:r>
      <w:r w:rsidR="002E4530" w:rsidRPr="002E4530">
        <w:rPr>
          <w:rFonts w:ascii="Arial" w:hAnsi="Arial" w:cs="Arial"/>
          <w:szCs w:val="20"/>
        </w:rPr>
        <w:t xml:space="preserve">migrace </w:t>
      </w:r>
      <w:r w:rsidR="002E4530" w:rsidRPr="002E4530">
        <w:rPr>
          <w:rFonts w:ascii="Arial" w:hAnsi="Arial" w:cs="Arial"/>
          <w:szCs w:val="20"/>
          <w:u w:val="single"/>
        </w:rPr>
        <w:t>bezplatně</w:t>
      </w:r>
      <w:r w:rsidR="002E4530" w:rsidRPr="002E4530">
        <w:rPr>
          <w:rFonts w:ascii="Arial" w:hAnsi="Arial" w:cs="Arial"/>
          <w:szCs w:val="20"/>
        </w:rPr>
        <w:t>, u telefonních čísel bez závazku ve lhůtě max. 60 kale</w:t>
      </w:r>
      <w:r>
        <w:rPr>
          <w:rFonts w:ascii="Arial" w:hAnsi="Arial" w:cs="Arial"/>
          <w:szCs w:val="20"/>
        </w:rPr>
        <w:t xml:space="preserve">ndářních dnů ode dne uzavření </w:t>
      </w:r>
      <w:r w:rsidR="007C3A4E">
        <w:rPr>
          <w:rFonts w:ascii="Arial" w:hAnsi="Arial" w:cs="Arial"/>
          <w:szCs w:val="20"/>
        </w:rPr>
        <w:t>konkrétní dílčí</w:t>
      </w:r>
      <w:r w:rsidR="007C3A4E" w:rsidRPr="002E4530">
        <w:rPr>
          <w:rFonts w:ascii="Arial" w:hAnsi="Arial" w:cs="Arial"/>
          <w:szCs w:val="20"/>
        </w:rPr>
        <w:t xml:space="preserve"> </w:t>
      </w:r>
      <w:r w:rsidR="002E4530" w:rsidRPr="002E4530">
        <w:rPr>
          <w:rFonts w:ascii="Arial" w:hAnsi="Arial" w:cs="Arial"/>
          <w:szCs w:val="20"/>
        </w:rPr>
        <w:t xml:space="preserve">smlouvy. Telefonní čísla se závazkem budou migrována po jejich vypršení. </w:t>
      </w:r>
    </w:p>
    <w:p w:rsidR="002E4530" w:rsidRPr="002E4530" w:rsidRDefault="004D58B9" w:rsidP="002E4530">
      <w:pPr>
        <w:spacing w:after="0" w:line="280" w:lineRule="atLeast"/>
        <w:ind w:left="567"/>
        <w:rPr>
          <w:rFonts w:ascii="Arial" w:hAnsi="Arial" w:cs="Arial"/>
          <w:noProof/>
          <w:szCs w:val="20"/>
        </w:rPr>
      </w:pPr>
      <w:r>
        <w:rPr>
          <w:rFonts w:ascii="Arial" w:hAnsi="Arial" w:cs="Arial"/>
          <w:noProof/>
          <w:szCs w:val="20"/>
        </w:rPr>
        <w:t>Poskytovatel</w:t>
      </w:r>
      <w:r w:rsidR="002E4530" w:rsidRPr="002E4530">
        <w:rPr>
          <w:rFonts w:ascii="Arial" w:hAnsi="Arial" w:cs="Arial"/>
          <w:noProof/>
          <w:szCs w:val="20"/>
        </w:rPr>
        <w:t xml:space="preserve"> je povinen ke dni zahájení plnění dané SIM karty </w:t>
      </w:r>
      <w:r>
        <w:rPr>
          <w:rFonts w:ascii="Arial" w:hAnsi="Arial" w:cs="Arial"/>
          <w:noProof/>
          <w:szCs w:val="20"/>
        </w:rPr>
        <w:t>na vyžádání ze strany Objednatele</w:t>
      </w:r>
      <w:r w:rsidR="002E4530" w:rsidRPr="002E4530">
        <w:rPr>
          <w:rFonts w:ascii="Arial" w:hAnsi="Arial" w:cs="Arial"/>
          <w:noProof/>
          <w:szCs w:val="20"/>
        </w:rPr>
        <w:t xml:space="preserve"> provést </w:t>
      </w:r>
      <w:r w:rsidR="002E4530" w:rsidRPr="002E4530">
        <w:rPr>
          <w:rFonts w:ascii="Arial" w:hAnsi="Arial" w:cs="Arial"/>
          <w:noProof/>
          <w:szCs w:val="20"/>
          <w:u w:val="single"/>
        </w:rPr>
        <w:t>bezplatně</w:t>
      </w:r>
      <w:r w:rsidR="002E4530" w:rsidRPr="002E4530">
        <w:rPr>
          <w:rFonts w:ascii="Arial" w:hAnsi="Arial" w:cs="Arial"/>
          <w:noProof/>
          <w:szCs w:val="20"/>
        </w:rPr>
        <w:t xml:space="preserve"> odblokování všech stávajících blokovaných mobilních telefonů z důvodů jejich dalšího používání v mobilní síti </w:t>
      </w:r>
      <w:r>
        <w:rPr>
          <w:rFonts w:ascii="Arial" w:hAnsi="Arial" w:cs="Arial"/>
          <w:noProof/>
          <w:szCs w:val="20"/>
        </w:rPr>
        <w:t xml:space="preserve">Poskytovatele </w:t>
      </w:r>
      <w:r w:rsidR="002E4530" w:rsidRPr="002E4530">
        <w:rPr>
          <w:rFonts w:ascii="Arial" w:hAnsi="Arial" w:cs="Arial"/>
          <w:noProof/>
          <w:szCs w:val="20"/>
        </w:rPr>
        <w:t>s možností využití všech požadovaných služeb vymezen</w:t>
      </w:r>
      <w:r>
        <w:rPr>
          <w:rFonts w:ascii="Arial" w:hAnsi="Arial" w:cs="Arial"/>
          <w:noProof/>
          <w:szCs w:val="20"/>
        </w:rPr>
        <w:t>ých zadávacími podmínkami Veřejné zakázky. Poskytovatel</w:t>
      </w:r>
      <w:r w:rsidR="002E4530" w:rsidRPr="002E4530">
        <w:rPr>
          <w:rFonts w:ascii="Arial" w:hAnsi="Arial" w:cs="Arial"/>
          <w:noProof/>
          <w:szCs w:val="20"/>
        </w:rPr>
        <w:t xml:space="preserve"> je zároveň povinen poskytnout součinnost při přenášení dat (zejména kontaktů) ze stávajících na</w:t>
      </w:r>
      <w:r w:rsidR="00A1116E">
        <w:rPr>
          <w:rFonts w:ascii="Arial" w:hAnsi="Arial" w:cs="Arial"/>
          <w:noProof/>
          <w:szCs w:val="20"/>
        </w:rPr>
        <w:t> </w:t>
      </w:r>
      <w:r w:rsidR="002E4530" w:rsidRPr="002E4530">
        <w:rPr>
          <w:rFonts w:ascii="Arial" w:hAnsi="Arial" w:cs="Arial"/>
          <w:noProof/>
          <w:szCs w:val="20"/>
        </w:rPr>
        <w:t>nové SIM karty.</w:t>
      </w:r>
    </w:p>
    <w:p w:rsidR="002E4530" w:rsidRDefault="004D58B9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Pokud se Objednatel</w:t>
      </w:r>
      <w:r w:rsidR="002E4530" w:rsidRPr="002E4530">
        <w:rPr>
          <w:rFonts w:ascii="Arial" w:hAnsi="Arial" w:cs="Arial"/>
          <w:szCs w:val="20"/>
        </w:rPr>
        <w:t xml:space="preserve"> rozhodn</w:t>
      </w:r>
      <w:r>
        <w:rPr>
          <w:rFonts w:ascii="Arial" w:hAnsi="Arial" w:cs="Arial"/>
          <w:szCs w:val="20"/>
        </w:rPr>
        <w:t>e ke změně dodavatele</w:t>
      </w:r>
      <w:r w:rsidR="002E4530" w:rsidRPr="002E4530">
        <w:rPr>
          <w:rFonts w:ascii="Arial" w:hAnsi="Arial" w:cs="Arial"/>
          <w:szCs w:val="20"/>
        </w:rPr>
        <w:t xml:space="preserve"> na základě ukončení smlouvy v souladu s obchodním</w:t>
      </w:r>
      <w:r>
        <w:rPr>
          <w:rFonts w:ascii="Arial" w:hAnsi="Arial" w:cs="Arial"/>
          <w:szCs w:val="20"/>
        </w:rPr>
        <w:t>i podmínkami, je uchazeč Poskytovatel povinen</w:t>
      </w:r>
      <w:r w:rsidR="002E4530" w:rsidRPr="002E4530">
        <w:rPr>
          <w:rFonts w:ascii="Arial" w:hAnsi="Arial" w:cs="Arial"/>
          <w:szCs w:val="20"/>
        </w:rPr>
        <w:t xml:space="preserve"> zajistit, aby si </w:t>
      </w:r>
      <w:r>
        <w:rPr>
          <w:rFonts w:ascii="Arial" w:hAnsi="Arial" w:cs="Arial"/>
          <w:szCs w:val="20"/>
        </w:rPr>
        <w:t>Objednatel</w:t>
      </w:r>
      <w:r w:rsidR="002E4530" w:rsidRPr="002E4530">
        <w:rPr>
          <w:rFonts w:ascii="Arial" w:hAnsi="Arial" w:cs="Arial"/>
          <w:szCs w:val="20"/>
        </w:rPr>
        <w:t xml:space="preserve"> mohl bezúplatně ponechat svá telefonní čísla bez ohledu na nového poskytovatele mobilních telekomunikačních služeb.</w:t>
      </w:r>
    </w:p>
    <w:p w:rsidR="004C7B9D" w:rsidRPr="002E4530" w:rsidRDefault="004C7B9D" w:rsidP="002E4530">
      <w:pPr>
        <w:spacing w:before="120" w:line="280" w:lineRule="atLeast"/>
        <w:ind w:left="567"/>
        <w:rPr>
          <w:rFonts w:ascii="Arial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5" w:name="_Toc437521406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12: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Úroveň zákaznické podpory</w:t>
      </w:r>
      <w:bookmarkEnd w:id="135"/>
    </w:p>
    <w:p w:rsidR="002E4530" w:rsidRPr="002E4530" w:rsidRDefault="002E4530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Pro komunikaci při využívání veškerých služeb </w:t>
      </w:r>
      <w:r w:rsidR="00D97E3E">
        <w:rPr>
          <w:rFonts w:ascii="Arial" w:eastAsia="Arial Unicode MS" w:hAnsi="Arial" w:cs="Arial"/>
          <w:szCs w:val="20"/>
        </w:rPr>
        <w:t>Poskytovatel</w:t>
      </w:r>
      <w:r w:rsidRPr="002E4530">
        <w:rPr>
          <w:rFonts w:ascii="Arial" w:eastAsia="Arial Unicode MS" w:hAnsi="Arial" w:cs="Arial"/>
          <w:szCs w:val="20"/>
        </w:rPr>
        <w:t xml:space="preserve"> </w:t>
      </w:r>
      <w:r w:rsidR="00D97E3E">
        <w:rPr>
          <w:rFonts w:ascii="Arial" w:eastAsia="Arial Unicode MS" w:hAnsi="Arial" w:cs="Arial"/>
          <w:szCs w:val="20"/>
        </w:rPr>
        <w:t>po dobu platnosti a účinnosti R</w:t>
      </w:r>
      <w:r w:rsidRPr="002E4530">
        <w:rPr>
          <w:rFonts w:ascii="Arial" w:eastAsia="Arial Unicode MS" w:hAnsi="Arial" w:cs="Arial"/>
          <w:szCs w:val="20"/>
        </w:rPr>
        <w:t>ámcové smlouvy</w:t>
      </w:r>
      <w:r w:rsidR="00D97E3E">
        <w:rPr>
          <w:rFonts w:ascii="Arial" w:eastAsia="Arial Unicode MS" w:hAnsi="Arial" w:cs="Arial"/>
          <w:szCs w:val="20"/>
        </w:rPr>
        <w:t xml:space="preserve"> a Dílčích smluv garantuje, že má k d</w:t>
      </w:r>
      <w:r w:rsidRPr="002E4530">
        <w:rPr>
          <w:rFonts w:ascii="Arial" w:eastAsia="Arial Unicode MS" w:hAnsi="Arial" w:cs="Arial"/>
          <w:szCs w:val="20"/>
        </w:rPr>
        <w:t>ispozici min.:</w:t>
      </w:r>
    </w:p>
    <w:p w:rsidR="002E4530" w:rsidRPr="002E4530" w:rsidRDefault="002E4530" w:rsidP="00F74AA0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obchodní zástupce k dispozici pro osobní jednání v místě sídel </w:t>
      </w:r>
      <w:r w:rsidR="00052B05">
        <w:rPr>
          <w:rFonts w:ascii="Arial" w:eastAsia="Arial Unicode MS" w:hAnsi="Arial" w:cs="Arial"/>
          <w:szCs w:val="20"/>
        </w:rPr>
        <w:t>Objednatele</w:t>
      </w:r>
      <w:r w:rsidR="00F74AA0" w:rsidRPr="00F74AA0">
        <w:rPr>
          <w:rFonts w:ascii="Arial" w:eastAsia="Arial Unicode MS" w:hAnsi="Arial" w:cs="Arial"/>
          <w:szCs w:val="20"/>
        </w:rPr>
        <w:t xml:space="preserve"> (dojezd obch</w:t>
      </w:r>
      <w:r w:rsidR="00F74AA0">
        <w:rPr>
          <w:rFonts w:ascii="Arial" w:eastAsia="Arial Unicode MS" w:hAnsi="Arial" w:cs="Arial"/>
          <w:szCs w:val="20"/>
        </w:rPr>
        <w:t>odního zástupce do místa sídla Objednatele</w:t>
      </w:r>
      <w:r w:rsidR="00F74AA0" w:rsidRPr="00F74AA0">
        <w:rPr>
          <w:rFonts w:ascii="Arial" w:eastAsia="Arial Unicode MS" w:hAnsi="Arial" w:cs="Arial"/>
          <w:szCs w:val="20"/>
        </w:rPr>
        <w:t xml:space="preserve"> v opodstatněných případech);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jediné centrální pracoviště zákaznické podpory pro významné zákazníky s možností zadávání požadavků, nahlašování poruch a uplatňování reklamací prostřednictvím e-mailu, telefonicky nebo přímého přístupu do rozhraní operátora, popř. faxu;</w:t>
      </w:r>
    </w:p>
    <w:p w:rsidR="002E4530" w:rsidRP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přístup k zadávání požadavků na helpdesk operátora 24 hodin denně, 7 dní v týdnu (možnost zablokování SIM, aktivace a deaktivace roamingu apod.);</w:t>
      </w:r>
    </w:p>
    <w:p w:rsidR="002E4530" w:rsidRDefault="002E4530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veškerá zákaznická podpora bud</w:t>
      </w:r>
      <w:r w:rsidR="00052B05">
        <w:rPr>
          <w:rFonts w:ascii="Arial" w:eastAsia="Arial Unicode MS" w:hAnsi="Arial" w:cs="Arial"/>
          <w:szCs w:val="20"/>
        </w:rPr>
        <w:t>e vedena ze strany zaměstnanců Poskytovatele</w:t>
      </w:r>
      <w:r w:rsidRPr="002E4530">
        <w:rPr>
          <w:rFonts w:ascii="Arial" w:eastAsia="Arial Unicode MS" w:hAnsi="Arial" w:cs="Arial"/>
          <w:szCs w:val="20"/>
        </w:rPr>
        <w:t xml:space="preserve"> v českém jazyce a osobami s prokazatelnou praxí u obdobně velkého sub</w:t>
      </w:r>
      <w:r w:rsidR="00052B05">
        <w:rPr>
          <w:rFonts w:ascii="Arial" w:eastAsia="Arial Unicode MS" w:hAnsi="Arial" w:cs="Arial"/>
          <w:szCs w:val="20"/>
        </w:rPr>
        <w:t>jektu minimálně 3 roky (Poskytovatel je</w:t>
      </w:r>
      <w:r w:rsidRPr="002E4530">
        <w:rPr>
          <w:rFonts w:ascii="Arial" w:eastAsia="Arial Unicode MS" w:hAnsi="Arial" w:cs="Arial"/>
          <w:szCs w:val="20"/>
        </w:rPr>
        <w:t xml:space="preserve"> povinen předložit na vyžádání přehled profesní praxe konkrétního zaměstnance či zaměstnanců zajišťujících péči o zákazníky).</w:t>
      </w:r>
    </w:p>
    <w:p w:rsidR="00165147" w:rsidRDefault="00165147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2E4530" w:rsidRPr="002E4530">
        <w:rPr>
          <w:rFonts w:ascii="Arial" w:eastAsia="Arial Unicode MS" w:hAnsi="Arial" w:cs="Arial"/>
          <w:szCs w:val="20"/>
        </w:rPr>
        <w:t xml:space="preserve"> je povinen zajistit: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aktivování dodané SIM karty n</w:t>
      </w:r>
      <w:r>
        <w:rPr>
          <w:rFonts w:ascii="Arial" w:eastAsia="Arial Unicode MS" w:hAnsi="Arial" w:cs="Arial"/>
          <w:szCs w:val="20"/>
        </w:rPr>
        <w:t>a základě žádosti administrátorů S</w:t>
      </w:r>
      <w:r w:rsidRPr="00A9316F">
        <w:rPr>
          <w:rFonts w:ascii="Arial" w:eastAsia="Arial Unicode MS" w:hAnsi="Arial" w:cs="Arial"/>
          <w:szCs w:val="20"/>
        </w:rPr>
        <w:t>lužeb</w:t>
      </w:r>
      <w:r>
        <w:rPr>
          <w:rFonts w:ascii="Arial" w:eastAsia="Arial Unicode MS" w:hAnsi="Arial" w:cs="Arial"/>
          <w:szCs w:val="20"/>
        </w:rPr>
        <w:t xml:space="preserve"> Objednatele nebo konkrétních zaměstnanců Objednatele</w:t>
      </w:r>
      <w:r w:rsidRPr="00A9316F">
        <w:rPr>
          <w:rFonts w:ascii="Arial" w:eastAsia="Arial Unicode MS" w:hAnsi="Arial" w:cs="Arial"/>
          <w:szCs w:val="20"/>
        </w:rPr>
        <w:t xml:space="preserve">, a to bez zbytečného odkladu poté, co se o této skutečnosti dozví, nejpozději však do 30 minut od takového oznámení; </w:t>
      </w:r>
    </w:p>
    <w:p w:rsidR="00A9316F" w:rsidRP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změnit tarif související s poskytováním hlasových nebo datových služeb na základě</w:t>
      </w:r>
      <w:r>
        <w:rPr>
          <w:rFonts w:ascii="Arial" w:eastAsia="Arial Unicode MS" w:hAnsi="Arial" w:cs="Arial"/>
          <w:szCs w:val="20"/>
        </w:rPr>
        <w:t xml:space="preserve"> žádosti administrátorů Služeb Objednatele </w:t>
      </w:r>
      <w:r w:rsidRPr="00A9316F">
        <w:rPr>
          <w:rFonts w:ascii="Arial" w:eastAsia="Arial Unicode MS" w:hAnsi="Arial" w:cs="Arial"/>
          <w:szCs w:val="20"/>
        </w:rPr>
        <w:t>nebo konkrétních zaměstnanců</w:t>
      </w:r>
      <w:r w:rsidR="00862519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</w:t>
      </w:r>
      <w:r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to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bez</w:t>
      </w:r>
      <w:r w:rsidR="00A1116E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zbytečného odkladu poté, co se o této skutečnosti dozví, nejpozději však podle do</w:t>
      </w:r>
      <w:r w:rsidR="00FB42E9">
        <w:rPr>
          <w:rFonts w:ascii="Arial" w:eastAsia="Arial Unicode MS" w:hAnsi="Arial" w:cs="Arial"/>
          <w:szCs w:val="20"/>
        </w:rPr>
        <w:t> </w:t>
      </w:r>
      <w:r w:rsidRPr="00A9316F">
        <w:rPr>
          <w:rFonts w:ascii="Arial" w:eastAsia="Arial Unicode MS" w:hAnsi="Arial" w:cs="Arial"/>
          <w:szCs w:val="20"/>
        </w:rPr>
        <w:t>30 minut od takového oznámení;</w:t>
      </w:r>
    </w:p>
    <w:p w:rsidR="00A9316F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zablokování užívání SIM karet pro odchozí hovor u ztracených či odcizených mobilních telefonů na </w:t>
      </w:r>
      <w:r>
        <w:rPr>
          <w:rFonts w:ascii="Arial" w:eastAsia="Arial Unicode MS" w:hAnsi="Arial" w:cs="Arial"/>
          <w:szCs w:val="20"/>
        </w:rPr>
        <w:t>základě žádosti administrátorů S</w:t>
      </w:r>
      <w:r w:rsidRPr="00A9316F">
        <w:rPr>
          <w:rFonts w:ascii="Arial" w:eastAsia="Arial Unicode MS" w:hAnsi="Arial" w:cs="Arial"/>
          <w:szCs w:val="20"/>
        </w:rPr>
        <w:t xml:space="preserve">lužeb </w:t>
      </w:r>
      <w:r>
        <w:rPr>
          <w:rFonts w:ascii="Arial" w:eastAsia="Arial Unicode MS" w:hAnsi="Arial" w:cs="Arial"/>
          <w:szCs w:val="20"/>
        </w:rPr>
        <w:t xml:space="preserve">Objednatele </w:t>
      </w:r>
      <w:r w:rsidRPr="00A9316F">
        <w:rPr>
          <w:rFonts w:ascii="Arial" w:eastAsia="Arial Unicode MS" w:hAnsi="Arial" w:cs="Arial"/>
          <w:szCs w:val="20"/>
        </w:rPr>
        <w:t xml:space="preserve">nebo konkrétních zaměstnanců </w:t>
      </w:r>
      <w:r>
        <w:rPr>
          <w:rFonts w:ascii="Arial" w:eastAsia="Arial Unicode MS" w:hAnsi="Arial" w:cs="Arial"/>
          <w:szCs w:val="20"/>
        </w:rPr>
        <w:t>Objednatele</w:t>
      </w:r>
      <w:r w:rsidRPr="00A9316F">
        <w:rPr>
          <w:rFonts w:ascii="Arial" w:eastAsia="Arial Unicode MS" w:hAnsi="Arial" w:cs="Arial"/>
          <w:szCs w:val="20"/>
        </w:rPr>
        <w:t>, a to bez zbytečného odkladu poté, co se o této skutečnosti dozví, nejpozději však do 10 minut od takového oznámení</w:t>
      </w:r>
      <w:r>
        <w:rPr>
          <w:rFonts w:ascii="Arial" w:eastAsia="Arial Unicode MS" w:hAnsi="Arial" w:cs="Arial"/>
          <w:szCs w:val="20"/>
        </w:rPr>
        <w:t>;</w:t>
      </w:r>
    </w:p>
    <w:p w:rsidR="00517189" w:rsidRDefault="00A9316F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aktivaci/reaktivaci ostatních Služeb, resp. realizaci požadované změny poskytnutí Služeb</w:t>
      </w:r>
      <w:r w:rsidR="00517189">
        <w:rPr>
          <w:rFonts w:ascii="Arial" w:eastAsia="Arial Unicode MS" w:hAnsi="Arial" w:cs="Arial"/>
          <w:szCs w:val="20"/>
        </w:rPr>
        <w:t>;</w:t>
      </w:r>
    </w:p>
    <w:p w:rsidR="00255FE9" w:rsidRDefault="00255FE9" w:rsidP="00A1116E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A9316F">
        <w:rPr>
          <w:rFonts w:ascii="Arial" w:eastAsia="Arial Unicode MS" w:hAnsi="Arial" w:cs="Arial"/>
          <w:szCs w:val="20"/>
        </w:rPr>
        <w:t>na základě žádosti administrátorů Služeb Objednatele nebo konkrétních zaměstnanců Objednatele, a to bez zbytečného odkladu poté, co se o této skute</w:t>
      </w:r>
      <w:r>
        <w:rPr>
          <w:rFonts w:ascii="Arial" w:eastAsia="Arial Unicode MS" w:hAnsi="Arial" w:cs="Arial"/>
          <w:szCs w:val="20"/>
        </w:rPr>
        <w:t xml:space="preserve">čnosti dozví, nejpozději však </w:t>
      </w:r>
      <w:r w:rsidRPr="00A9316F">
        <w:rPr>
          <w:rFonts w:ascii="Arial" w:eastAsia="Arial Unicode MS" w:hAnsi="Arial" w:cs="Arial"/>
          <w:szCs w:val="20"/>
        </w:rPr>
        <w:t xml:space="preserve">do 12 hodin od </w:t>
      </w:r>
      <w:r>
        <w:rPr>
          <w:rFonts w:ascii="Arial" w:eastAsia="Arial Unicode MS" w:hAnsi="Arial" w:cs="Arial"/>
          <w:szCs w:val="20"/>
        </w:rPr>
        <w:t>takového oznámení</w:t>
      </w:r>
      <w:r w:rsidRPr="00A9316F">
        <w:rPr>
          <w:rFonts w:ascii="Arial" w:eastAsia="Arial Unicode MS" w:hAnsi="Arial" w:cs="Arial"/>
          <w:szCs w:val="20"/>
        </w:rPr>
        <w:t>. Připadne-li běh lhůty na sobotu, neděli či jiný státem uznaný svátek, uvedený běh lhůty se přeruší a doběhne v nejbližší následující pracovní den</w:t>
      </w:r>
      <w:r>
        <w:rPr>
          <w:rFonts w:ascii="Arial" w:eastAsia="Arial Unicode MS" w:hAnsi="Arial" w:cs="Arial"/>
          <w:szCs w:val="20"/>
        </w:rPr>
        <w:t>.</w:t>
      </w:r>
    </w:p>
    <w:p w:rsidR="00052B05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Default="00052B05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Z</w:t>
      </w:r>
      <w:r w:rsidR="002E4530" w:rsidRPr="002E4530">
        <w:rPr>
          <w:rFonts w:ascii="Arial" w:eastAsia="Arial Unicode MS" w:hAnsi="Arial" w:cs="Arial"/>
          <w:szCs w:val="20"/>
        </w:rPr>
        <w:t xml:space="preserve">působ řešení dodávek SIM </w:t>
      </w:r>
      <w:r>
        <w:rPr>
          <w:rFonts w:ascii="Arial" w:eastAsia="Arial Unicode MS" w:hAnsi="Arial" w:cs="Arial"/>
          <w:szCs w:val="20"/>
        </w:rPr>
        <w:t xml:space="preserve">karet </w:t>
      </w:r>
      <w:r w:rsidR="002E4530" w:rsidRPr="002E4530">
        <w:rPr>
          <w:rFonts w:ascii="Arial" w:eastAsia="Arial Unicode MS" w:hAnsi="Arial" w:cs="Arial"/>
          <w:szCs w:val="20"/>
        </w:rPr>
        <w:t xml:space="preserve">na jednotlivá pracoviště </w:t>
      </w:r>
      <w:r>
        <w:rPr>
          <w:rFonts w:ascii="Arial" w:eastAsia="Arial Unicode MS" w:hAnsi="Arial" w:cs="Arial"/>
          <w:szCs w:val="20"/>
        </w:rPr>
        <w:t>Objednatelů</w:t>
      </w:r>
      <w:r w:rsidR="002E4530" w:rsidRPr="002E4530">
        <w:rPr>
          <w:rFonts w:ascii="Arial" w:eastAsia="Arial Unicode MS" w:hAnsi="Arial" w:cs="Arial"/>
          <w:szCs w:val="20"/>
        </w:rPr>
        <w:t>, počty a lokality zákaznických prodejen</w:t>
      </w:r>
      <w:r>
        <w:rPr>
          <w:rFonts w:ascii="Arial" w:eastAsia="Arial Unicode MS" w:hAnsi="Arial" w:cs="Arial"/>
          <w:szCs w:val="20"/>
        </w:rPr>
        <w:t xml:space="preserve"> Poskytovatele</w:t>
      </w:r>
      <w:r w:rsidR="002E4530" w:rsidRPr="002E4530">
        <w:rPr>
          <w:rFonts w:ascii="Arial" w:eastAsia="Arial Unicode MS" w:hAnsi="Arial" w:cs="Arial"/>
          <w:szCs w:val="20"/>
        </w:rPr>
        <w:t xml:space="preserve"> a spolupracujících organizací v oblasti zákaznické podpory (dealeři, partneři atd.)</w:t>
      </w:r>
      <w:r>
        <w:rPr>
          <w:rFonts w:ascii="Arial" w:eastAsia="Arial Unicode MS" w:hAnsi="Arial" w:cs="Arial"/>
          <w:szCs w:val="20"/>
        </w:rPr>
        <w:t xml:space="preserve"> vč. </w:t>
      </w:r>
      <w:r w:rsidRPr="002E4530">
        <w:rPr>
          <w:rFonts w:ascii="Arial" w:eastAsia="Arial Unicode MS" w:hAnsi="Arial" w:cs="Arial"/>
          <w:szCs w:val="20"/>
        </w:rPr>
        <w:t>způsob</w:t>
      </w:r>
      <w:r>
        <w:rPr>
          <w:rFonts w:ascii="Arial" w:eastAsia="Arial Unicode MS" w:hAnsi="Arial" w:cs="Arial"/>
          <w:szCs w:val="20"/>
        </w:rPr>
        <w:t>u</w:t>
      </w:r>
      <w:r w:rsidRPr="002E4530">
        <w:rPr>
          <w:rFonts w:ascii="Arial" w:eastAsia="Arial Unicode MS" w:hAnsi="Arial" w:cs="Arial"/>
          <w:szCs w:val="20"/>
        </w:rPr>
        <w:t xml:space="preserve"> uplatňování a vypo</w:t>
      </w:r>
      <w:r>
        <w:rPr>
          <w:rFonts w:ascii="Arial" w:eastAsia="Arial Unicode MS" w:hAnsi="Arial" w:cs="Arial"/>
          <w:szCs w:val="20"/>
        </w:rPr>
        <w:t>řádání reklamací</w:t>
      </w:r>
      <w:r w:rsidRPr="002E4530">
        <w:rPr>
          <w:rFonts w:ascii="Arial" w:eastAsia="Arial Unicode MS" w:hAnsi="Arial" w:cs="Arial"/>
          <w:szCs w:val="20"/>
        </w:rPr>
        <w:t xml:space="preserve"> </w:t>
      </w:r>
      <w:r>
        <w:rPr>
          <w:rFonts w:ascii="Arial" w:eastAsia="Arial Unicode MS" w:hAnsi="Arial" w:cs="Arial"/>
          <w:szCs w:val="20"/>
        </w:rPr>
        <w:t>jsou uvedeny v Příloze č. 2 Rámcové smlouvy – Návrh realizace</w:t>
      </w:r>
      <w:r w:rsidR="002E4530" w:rsidRPr="002E4530">
        <w:rPr>
          <w:rFonts w:ascii="Arial" w:eastAsia="Arial Unicode MS" w:hAnsi="Arial" w:cs="Arial"/>
          <w:szCs w:val="20"/>
        </w:rPr>
        <w:t xml:space="preserve">. </w:t>
      </w:r>
    </w:p>
    <w:p w:rsidR="004C7B9D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4C7B9D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4C7B9D" w:rsidRPr="002E4530" w:rsidRDefault="004C7B9D" w:rsidP="002E4530">
      <w:pPr>
        <w:spacing w:after="0" w:line="280" w:lineRule="atLeast"/>
        <w:ind w:left="567"/>
        <w:rPr>
          <w:rFonts w:ascii="Arial" w:eastAsia="Arial Unicode MS" w:hAnsi="Arial" w:cs="Arial"/>
          <w:szCs w:val="20"/>
        </w:rPr>
      </w:pPr>
    </w:p>
    <w:p w:rsidR="002E4530" w:rsidRPr="002E4530" w:rsidRDefault="003C278C" w:rsidP="003C278C">
      <w:pPr>
        <w:keepNext/>
        <w:shd w:val="clear" w:color="auto" w:fill="DDD9C3"/>
        <w:tabs>
          <w:tab w:val="num" w:pos="567"/>
        </w:tabs>
        <w:overflowPunct w:val="0"/>
        <w:autoSpaceDE w:val="0"/>
        <w:autoSpaceDN w:val="0"/>
        <w:adjustRightInd w:val="0"/>
        <w:spacing w:before="300" w:after="0" w:line="280" w:lineRule="atLeast"/>
        <w:ind w:left="567"/>
        <w:textAlignment w:val="baseline"/>
        <w:outlineLvl w:val="2"/>
        <w:rPr>
          <w:rFonts w:ascii="Arial" w:eastAsia="Arial Unicode MS" w:hAnsi="Arial" w:cs="Arial"/>
          <w:b/>
          <w:bCs/>
          <w:smallCaps/>
          <w:szCs w:val="20"/>
        </w:rPr>
      </w:pPr>
      <w:bookmarkStart w:id="136" w:name="_Toc437521407"/>
      <w:r>
        <w:rPr>
          <w:rFonts w:ascii="Arial" w:eastAsia="Arial Unicode MS" w:hAnsi="Arial" w:cs="Arial"/>
          <w:b/>
          <w:bCs/>
          <w:smallCaps/>
          <w:szCs w:val="20"/>
        </w:rPr>
        <w:lastRenderedPageBreak/>
        <w:t xml:space="preserve">Kap. 13: </w:t>
      </w:r>
      <w:r w:rsidR="002E4530" w:rsidRPr="002E4530">
        <w:rPr>
          <w:rFonts w:ascii="Arial" w:eastAsia="Arial Unicode MS" w:hAnsi="Arial" w:cs="Arial"/>
          <w:b/>
          <w:bCs/>
          <w:smallCaps/>
          <w:szCs w:val="20"/>
        </w:rPr>
        <w:t>Ostatní požadavky zadavatele</w:t>
      </w:r>
      <w:bookmarkEnd w:id="136"/>
    </w:p>
    <w:p w:rsidR="00C35DF2" w:rsidRPr="00C35DF2" w:rsidRDefault="00F165EE" w:rsidP="00A1116E">
      <w:pPr>
        <w:widowControl w:val="0"/>
        <w:spacing w:before="120" w:line="280" w:lineRule="atLeast"/>
        <w:ind w:left="567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>Poskytovatel</w:t>
      </w:r>
      <w:r w:rsidR="00C35DF2" w:rsidRPr="00C35DF2">
        <w:rPr>
          <w:rFonts w:ascii="Arial" w:eastAsia="Arial Unicode MS" w:hAnsi="Arial" w:cs="Arial"/>
          <w:szCs w:val="20"/>
        </w:rPr>
        <w:t xml:space="preserve"> je povinen zajistit</w:t>
      </w:r>
      <w:r w:rsidR="00C35DF2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pokrytí signálem a dostupnost hlasových a datových služeb ve všech </w:t>
      </w:r>
      <w:r w:rsidR="007C3A4E">
        <w:rPr>
          <w:rFonts w:ascii="Arial" w:eastAsia="Arial Unicode MS" w:hAnsi="Arial" w:cs="Arial"/>
          <w:b/>
          <w:szCs w:val="20"/>
        </w:rPr>
        <w:t xml:space="preserve">nadzemních částech budov a prostor </w:t>
      </w:r>
      <w:r w:rsidR="00C35DF2" w:rsidRPr="00A1116E">
        <w:rPr>
          <w:rFonts w:ascii="Arial" w:eastAsia="Arial Unicode MS" w:hAnsi="Arial" w:cs="Arial"/>
          <w:b/>
          <w:szCs w:val="20"/>
        </w:rPr>
        <w:t>centrálního zadavatele a pověřujíc</w:t>
      </w:r>
      <w:r w:rsidR="00C00F91">
        <w:rPr>
          <w:rFonts w:ascii="Arial" w:eastAsia="Arial Unicode MS" w:hAnsi="Arial" w:cs="Arial"/>
          <w:b/>
          <w:szCs w:val="20"/>
        </w:rPr>
        <w:t>ích zadavatelů (viz Příloha č. 4 Rámcové smlouvy</w:t>
      </w:r>
      <w:r w:rsidR="00C35DF2" w:rsidRPr="00A1116E">
        <w:rPr>
          <w:rFonts w:ascii="Arial" w:eastAsia="Arial Unicode MS" w:hAnsi="Arial" w:cs="Arial"/>
          <w:b/>
          <w:szCs w:val="20"/>
        </w:rPr>
        <w:t xml:space="preserve">) </w:t>
      </w:r>
      <w:r w:rsidR="00C34CBD" w:rsidRPr="00A1116E">
        <w:rPr>
          <w:rFonts w:ascii="Arial" w:eastAsia="Arial Unicode MS" w:hAnsi="Arial" w:cs="Arial"/>
          <w:b/>
          <w:szCs w:val="20"/>
        </w:rPr>
        <w:t>nepřetržitě</w:t>
      </w:r>
      <w:r w:rsidR="00C34CBD" w:rsidRPr="00C34CBD">
        <w:rPr>
          <w:rFonts w:ascii="Arial" w:eastAsia="Arial Unicode MS" w:hAnsi="Arial" w:cs="Arial"/>
          <w:szCs w:val="20"/>
        </w:rPr>
        <w:t>, tj.</w:t>
      </w:r>
      <w:r w:rsidR="00C34CBD" w:rsidRPr="00A1116E">
        <w:rPr>
          <w:rFonts w:ascii="Arial" w:eastAsia="Arial Unicode MS" w:hAnsi="Arial" w:cs="Arial"/>
          <w:szCs w:val="20"/>
        </w:rPr>
        <w:t xml:space="preserve"> </w:t>
      </w:r>
      <w:r w:rsidR="00C35DF2" w:rsidRPr="00C35DF2">
        <w:rPr>
          <w:rFonts w:ascii="Arial" w:eastAsia="Arial Unicode MS" w:hAnsi="Arial" w:cs="Arial"/>
          <w:szCs w:val="20"/>
        </w:rPr>
        <w:t>24 hod. denně</w:t>
      </w:r>
      <w:r w:rsidR="00C34CBD">
        <w:rPr>
          <w:rFonts w:ascii="Arial" w:eastAsia="Arial Unicode MS" w:hAnsi="Arial" w:cs="Arial"/>
          <w:szCs w:val="20"/>
        </w:rPr>
        <w:t>, 7 dní v týdnu a</w:t>
      </w:r>
      <w:r w:rsidR="00FB42E9">
        <w:rPr>
          <w:rFonts w:ascii="Arial" w:eastAsia="Arial Unicode MS" w:hAnsi="Arial" w:cs="Arial"/>
          <w:szCs w:val="20"/>
        </w:rPr>
        <w:t> </w:t>
      </w:r>
      <w:r w:rsidR="00C34CBD">
        <w:rPr>
          <w:rFonts w:ascii="Arial" w:eastAsia="Arial Unicode MS" w:hAnsi="Arial" w:cs="Arial"/>
          <w:szCs w:val="20"/>
        </w:rPr>
        <w:t>dále v budovách</w:t>
      </w:r>
      <w:r w:rsidR="00C35DF2" w:rsidRPr="00C35DF2">
        <w:rPr>
          <w:rFonts w:ascii="Arial" w:eastAsia="Arial Unicode MS" w:hAnsi="Arial" w:cs="Arial"/>
          <w:szCs w:val="20"/>
        </w:rPr>
        <w:t xml:space="preserve"> Poslanecké sněmovny Parlamentu České republiky, Senátu Parlamentu České republiky a Úřadu vlády České republiky.</w:t>
      </w:r>
    </w:p>
    <w:p w:rsidR="002E4530" w:rsidRPr="002E4530" w:rsidRDefault="002E4530" w:rsidP="002E4530">
      <w:pPr>
        <w:spacing w:after="0" w:line="280" w:lineRule="atLeast"/>
        <w:ind w:firstLine="567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V rámci dalších služeb </w:t>
      </w:r>
      <w:r w:rsidR="002D1BFA">
        <w:rPr>
          <w:rFonts w:ascii="Arial" w:eastAsia="Arial Unicode MS" w:hAnsi="Arial" w:cs="Arial"/>
          <w:szCs w:val="20"/>
        </w:rPr>
        <w:t>je Poskytovatel povinen zajistit</w:t>
      </w:r>
      <w:r w:rsidRPr="002E4530">
        <w:rPr>
          <w:rFonts w:ascii="Arial" w:eastAsia="Arial Unicode MS" w:hAnsi="Arial" w:cs="Arial"/>
          <w:szCs w:val="20"/>
        </w:rPr>
        <w:t>: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>možnost blokovat Premium SMS a služby třetích stran (audiotext);</w:t>
      </w:r>
    </w:p>
    <w:p w:rsidR="002E4530" w:rsidRPr="002E4530" w:rsidRDefault="002E4530" w:rsidP="006D476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2E4530">
        <w:rPr>
          <w:rFonts w:ascii="Arial" w:eastAsia="Arial Unicode MS" w:hAnsi="Arial" w:cs="Arial"/>
          <w:szCs w:val="20"/>
        </w:rPr>
        <w:t xml:space="preserve">informace o stavu účtu – </w:t>
      </w:r>
      <w:r w:rsidR="00E64E97">
        <w:rPr>
          <w:rFonts w:ascii="Arial" w:eastAsia="Arial Unicode MS" w:hAnsi="Arial" w:cs="Arial"/>
          <w:szCs w:val="20"/>
        </w:rPr>
        <w:t>Objednatel</w:t>
      </w:r>
      <w:r w:rsidRPr="002E4530">
        <w:rPr>
          <w:rFonts w:ascii="Arial" w:eastAsia="Arial Unicode MS" w:hAnsi="Arial" w:cs="Arial"/>
          <w:szCs w:val="20"/>
        </w:rPr>
        <w:t xml:space="preserve"> preferuje tuto funkcionalitu postavit na individuálních cenách, tj. cenách realizovaných na základě tohoto zadávacího řízení, nikoliv ve standardních ceníkových cenách; </w:t>
      </w:r>
    </w:p>
    <w:p w:rsidR="00C35DF2" w:rsidRDefault="00E64E97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>
        <w:rPr>
          <w:rFonts w:ascii="Arial" w:eastAsia="Arial Unicode MS" w:hAnsi="Arial" w:cs="Arial"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požaduje v průběhu trvání smluvního vztahu vešker</w:t>
      </w:r>
      <w:r>
        <w:rPr>
          <w:rFonts w:ascii="Arial" w:hAnsi="Arial" w:cs="Arial"/>
          <w:noProof/>
          <w:szCs w:val="20"/>
        </w:rPr>
        <w:t>ou součinnost ze strany Poskytovatele</w:t>
      </w:r>
      <w:r w:rsidR="002E4530" w:rsidRPr="002E4530">
        <w:rPr>
          <w:rFonts w:ascii="Arial" w:hAnsi="Arial" w:cs="Arial"/>
          <w:noProof/>
          <w:szCs w:val="20"/>
        </w:rPr>
        <w:t xml:space="preserve">, kterou bude </w:t>
      </w:r>
      <w:r>
        <w:rPr>
          <w:rFonts w:ascii="Arial" w:hAnsi="Arial" w:cs="Arial"/>
          <w:noProof/>
          <w:szCs w:val="20"/>
        </w:rPr>
        <w:t xml:space="preserve">Objednatel </w:t>
      </w:r>
      <w:r w:rsidR="002E4530" w:rsidRPr="002E4530">
        <w:rPr>
          <w:rFonts w:ascii="Arial" w:hAnsi="Arial" w:cs="Arial"/>
          <w:noProof/>
          <w:szCs w:val="20"/>
        </w:rPr>
        <w:t>důvodně požadovat (např. při zavádění funkcí Správy mobilních zařízení MDM – Mobile Device Management apod.)</w:t>
      </w:r>
      <w:r w:rsidR="00C35DF2">
        <w:rPr>
          <w:rFonts w:ascii="Arial" w:hAnsi="Arial" w:cs="Arial"/>
          <w:noProof/>
          <w:szCs w:val="20"/>
        </w:rPr>
        <w:t>;</w:t>
      </w:r>
      <w:r w:rsidR="002E4530" w:rsidRPr="002E4530">
        <w:rPr>
          <w:rFonts w:ascii="Arial" w:hAnsi="Arial" w:cs="Arial"/>
          <w:noProof/>
          <w:szCs w:val="20"/>
        </w:rPr>
        <w:t xml:space="preserve"> </w:t>
      </w:r>
    </w:p>
    <w:p w:rsidR="00C35DF2" w:rsidRPr="00C35DF2" w:rsidRDefault="00C35DF2" w:rsidP="00C35DF2">
      <w:pPr>
        <w:numPr>
          <w:ilvl w:val="0"/>
          <w:numId w:val="30"/>
        </w:numPr>
        <w:spacing w:before="120" w:after="0" w:line="280" w:lineRule="atLeast"/>
        <w:ind w:left="993" w:hanging="284"/>
        <w:rPr>
          <w:rFonts w:ascii="Arial" w:eastAsia="Arial Unicode MS" w:hAnsi="Arial" w:cs="Arial"/>
          <w:szCs w:val="20"/>
        </w:rPr>
      </w:pPr>
      <w:r w:rsidRPr="00C35DF2">
        <w:rPr>
          <w:rFonts w:ascii="Arial" w:eastAsia="Arial Unicode MS" w:hAnsi="Arial" w:cs="Arial"/>
          <w:szCs w:val="20"/>
        </w:rPr>
        <w:t>uchovávání provozních a lokalizačních údajů ve smyslu ust. § 97 zákona č. 127/2005 Sb., o elektronických komunikacích, ve znění pozdějších předpisů na území Evropské unie.</w:t>
      </w:r>
    </w:p>
    <w:p w:rsidR="00C00F91" w:rsidRDefault="00C00F91" w:rsidP="006A1FFA">
      <w:pPr>
        <w:spacing w:line="280" w:lineRule="atLeas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517189" w:rsidRDefault="0051718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255FE9" w:rsidRDefault="00255FE9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>Příloha č. 2</w:t>
      </w:r>
    </w:p>
    <w:p w:rsidR="003373FB" w:rsidRDefault="003373FB" w:rsidP="003373FB">
      <w:pPr>
        <w:jc w:val="right"/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Návrh realizace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7B7676" w:rsidRDefault="007B7676" w:rsidP="003373FB">
      <w:pPr>
        <w:spacing w:line="280" w:lineRule="atLeast"/>
        <w:jc w:val="right"/>
        <w:rPr>
          <w:rFonts w:ascii="Arial" w:hAnsi="Arial" w:cs="Arial"/>
          <w:szCs w:val="20"/>
        </w:r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3</w:t>
      </w: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Specifikace cen </w:t>
      </w:r>
    </w:p>
    <w:p w:rsidR="003373FB" w:rsidRDefault="003373FB" w:rsidP="003373FB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PŘÍLOHU Č. 1 ZADÁVACÍ DOKUMENTACE DOPLNĚNOU O NABÍDKOVÉ CENY]</w:t>
      </w: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3373FB" w:rsidRDefault="003373FB" w:rsidP="003373FB">
      <w:pPr>
        <w:jc w:val="center"/>
      </w:pPr>
    </w:p>
    <w:p w:rsidR="0063625B" w:rsidRDefault="0063625B" w:rsidP="003373FB">
      <w:pPr>
        <w:jc w:val="center"/>
      </w:pPr>
    </w:p>
    <w:p w:rsidR="0063625B" w:rsidRDefault="0063625B" w:rsidP="003373FB">
      <w:pPr>
        <w:jc w:val="center"/>
      </w:pPr>
    </w:p>
    <w:p w:rsidR="003373FB" w:rsidRDefault="003373FB" w:rsidP="003373FB">
      <w:pPr>
        <w:jc w:val="center"/>
      </w:pPr>
    </w:p>
    <w:p w:rsidR="00FB42E9" w:rsidRDefault="00FB42E9" w:rsidP="003373FB">
      <w:pPr>
        <w:spacing w:line="280" w:lineRule="atLeast"/>
        <w:jc w:val="right"/>
        <w:rPr>
          <w:rFonts w:ascii="Arial" w:hAnsi="Arial" w:cs="Arial"/>
          <w:szCs w:val="20"/>
        </w:rPr>
        <w:sectPr w:rsidR="00FB42E9" w:rsidSect="00914EC0">
          <w:headerReference w:type="default" r:id="rId9"/>
          <w:footerReference w:type="default" r:id="rId10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4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>Seznam míst plnění vč. fakturačních adres a kontaktních osob</w:t>
      </w:r>
    </w:p>
    <w:p w:rsidR="003373FB" w:rsidRPr="006A1FFA" w:rsidRDefault="006A1FFA" w:rsidP="003373FB">
      <w:pPr>
        <w:jc w:val="center"/>
        <w:rPr>
          <w:rFonts w:ascii="Arial" w:hAnsi="Arial"/>
          <w:sz w:val="22"/>
          <w:szCs w:val="22"/>
        </w:rPr>
      </w:pPr>
      <w:r w:rsidRPr="006A1FFA">
        <w:rPr>
          <w:rFonts w:ascii="Arial" w:hAnsi="Arial"/>
          <w:sz w:val="22"/>
          <w:szCs w:val="22"/>
        </w:rPr>
        <w:t>(samostatná příloha na CD)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FB42E9" w:rsidRDefault="00FB42E9" w:rsidP="003373FB">
      <w:pPr>
        <w:jc w:val="center"/>
        <w:rPr>
          <w:rFonts w:ascii="Arial" w:hAnsi="Arial"/>
          <w:b/>
          <w:sz w:val="28"/>
          <w:szCs w:val="28"/>
        </w:rPr>
        <w:sectPr w:rsidR="00FB42E9" w:rsidSect="006A1FFA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373FB" w:rsidRPr="003373FB" w:rsidRDefault="003373FB" w:rsidP="003373FB">
      <w:pPr>
        <w:spacing w:line="280" w:lineRule="atLeast"/>
        <w:jc w:val="right"/>
        <w:rPr>
          <w:rFonts w:ascii="Arial" w:hAnsi="Arial" w:cs="Arial"/>
          <w:szCs w:val="20"/>
        </w:rPr>
      </w:pPr>
      <w:r w:rsidRPr="003373FB">
        <w:rPr>
          <w:rFonts w:ascii="Arial" w:hAnsi="Arial" w:cs="Arial"/>
          <w:szCs w:val="20"/>
        </w:rPr>
        <w:lastRenderedPageBreak/>
        <w:t xml:space="preserve">Příloha </w:t>
      </w:r>
      <w:r>
        <w:rPr>
          <w:rFonts w:ascii="Arial" w:hAnsi="Arial" w:cs="Arial"/>
          <w:szCs w:val="20"/>
        </w:rPr>
        <w:t>č. 5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Pr="003373FB" w:rsidRDefault="003373FB" w:rsidP="003373FB">
      <w:pPr>
        <w:jc w:val="center"/>
        <w:rPr>
          <w:rFonts w:ascii="Arial" w:hAnsi="Arial"/>
          <w:b/>
          <w:sz w:val="26"/>
          <w:szCs w:val="26"/>
        </w:rPr>
      </w:pPr>
      <w:r w:rsidRPr="003373FB">
        <w:rPr>
          <w:rFonts w:ascii="Arial" w:hAnsi="Arial"/>
          <w:b/>
          <w:sz w:val="26"/>
          <w:szCs w:val="26"/>
        </w:rPr>
        <w:t xml:space="preserve">VOP Poskytovatele 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3373FB" w:rsidRDefault="003373FB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7B7676">
      <w:pPr>
        <w:spacing w:line="280" w:lineRule="atLeast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Příloha č. 6</w:t>
      </w:r>
    </w:p>
    <w:p w:rsidR="007B7676" w:rsidRDefault="007B7676" w:rsidP="007B7676">
      <w:pPr>
        <w:jc w:val="right"/>
      </w:pPr>
    </w:p>
    <w:p w:rsidR="007B7676" w:rsidRPr="003373FB" w:rsidRDefault="007B7676" w:rsidP="007B7676">
      <w:pPr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Vzorový návrh Dílčí smlouvy</w:t>
      </w:r>
    </w:p>
    <w:p w:rsidR="007B7676" w:rsidRDefault="007B7676" w:rsidP="007B7676">
      <w:pPr>
        <w:jc w:val="center"/>
      </w:pPr>
      <w:r w:rsidRPr="007B1468">
        <w:rPr>
          <w:rFonts w:ascii="Arial" w:hAnsi="Arial"/>
          <w:szCs w:val="20"/>
          <w:highlight w:val="yellow"/>
        </w:rPr>
        <w:t>[UCHAZEČ PŘEDLOŽÍ V NABÍDCE]</w:t>
      </w:r>
    </w:p>
    <w:p w:rsidR="007B7676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p w:rsidR="007B7676" w:rsidRPr="003373FB" w:rsidRDefault="007B7676" w:rsidP="003373FB">
      <w:pPr>
        <w:jc w:val="center"/>
        <w:rPr>
          <w:rFonts w:ascii="Arial" w:hAnsi="Arial"/>
          <w:b/>
          <w:sz w:val="28"/>
          <w:szCs w:val="28"/>
        </w:rPr>
      </w:pPr>
    </w:p>
    <w:sectPr w:rsidR="007B7676" w:rsidRPr="00337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06" w:rsidRDefault="00040E06" w:rsidP="00AD5D76">
      <w:pPr>
        <w:spacing w:after="0" w:line="240" w:lineRule="auto"/>
      </w:pPr>
      <w:r>
        <w:separator/>
      </w:r>
    </w:p>
  </w:endnote>
  <w:endnote w:type="continuationSeparator" w:id="0">
    <w:p w:rsidR="00040E06" w:rsidRDefault="00040E06" w:rsidP="00AD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3561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40E06" w:rsidRDefault="00040E06" w:rsidP="00AD5D76">
            <w:pPr>
              <w:pStyle w:val="Zpat"/>
              <w:jc w:val="center"/>
            </w:pPr>
          </w:p>
          <w:p w:rsidR="00040E06" w:rsidRDefault="00040E06" w:rsidP="00AD5D76">
            <w:pPr>
              <w:pStyle w:val="Zpat"/>
              <w:jc w:val="center"/>
            </w:pPr>
            <w:r w:rsidRPr="006D1804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1BA1">
              <w:rPr>
                <w:rFonts w:ascii="Arial" w:hAnsi="Arial" w:cs="Arial"/>
                <w:bCs/>
                <w:noProof/>
                <w:sz w:val="16"/>
                <w:szCs w:val="16"/>
              </w:rPr>
              <w:t>21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D180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D1BA1">
              <w:rPr>
                <w:rFonts w:ascii="Arial" w:hAnsi="Arial" w:cs="Arial"/>
                <w:bCs/>
                <w:noProof/>
                <w:sz w:val="16"/>
                <w:szCs w:val="16"/>
              </w:rPr>
              <w:t>30</w:t>
            </w:r>
            <w:r w:rsidRPr="006D1804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40E06" w:rsidRDefault="00040E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06" w:rsidRDefault="00040E06" w:rsidP="00AD5D76">
      <w:pPr>
        <w:spacing w:after="0" w:line="240" w:lineRule="auto"/>
      </w:pPr>
      <w:r>
        <w:separator/>
      </w:r>
    </w:p>
  </w:footnote>
  <w:footnote w:type="continuationSeparator" w:id="0">
    <w:p w:rsidR="00040E06" w:rsidRDefault="00040E06" w:rsidP="00AD5D76">
      <w:pPr>
        <w:spacing w:after="0" w:line="240" w:lineRule="auto"/>
      </w:pPr>
      <w:r>
        <w:continuationSeparator/>
      </w:r>
    </w:p>
  </w:footnote>
  <w:footnote w:id="1">
    <w:p w:rsidR="00040E06" w:rsidRPr="00D9129B" w:rsidRDefault="00040E06" w:rsidP="002E4530">
      <w:pPr>
        <w:ind w:left="567"/>
        <w:rPr>
          <w:rFonts w:eastAsia="Arial Unicode MS"/>
          <w:i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D9129B">
        <w:rPr>
          <w:rFonts w:eastAsia="Arial Unicode MS"/>
          <w:i/>
          <w:sz w:val="16"/>
          <w:szCs w:val="16"/>
        </w:rPr>
        <w:t>Aktivační poplatek uvedený výše představuje jednorázovou platbu spojenou s novou aktivací každé jednotlivé SIM karty.</w:t>
      </w:r>
      <w:r w:rsidRPr="00BC6222">
        <w:rPr>
          <w:rFonts w:eastAsia="Arial Unicode MS"/>
          <w:i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06" w:rsidRPr="00C654D7" w:rsidRDefault="00040E06" w:rsidP="00C654D7">
    <w:pPr>
      <w:pStyle w:val="Zhlav"/>
      <w:tabs>
        <w:tab w:val="left" w:pos="7335"/>
      </w:tabs>
      <w:jc w:val="right"/>
      <w:rPr>
        <w:i/>
      </w:rPr>
    </w:pPr>
    <w:r w:rsidRPr="00C654D7">
      <w:rPr>
        <w:i/>
      </w:rPr>
      <w:t xml:space="preserve">Ve </w:t>
    </w:r>
    <w:r>
      <w:rPr>
        <w:i/>
      </w:rPr>
      <w:t>znění Dodatečných informací č. 3 ze dne 23</w:t>
    </w:r>
    <w:r w:rsidRPr="00C654D7">
      <w:rPr>
        <w:i/>
      </w:rPr>
      <w:t>. 3.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2F1A"/>
    <w:multiLevelType w:val="hybridMultilevel"/>
    <w:tmpl w:val="9EB4D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D05"/>
    <w:multiLevelType w:val="hybridMultilevel"/>
    <w:tmpl w:val="A4946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87EED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70F5EB9"/>
    <w:multiLevelType w:val="hybridMultilevel"/>
    <w:tmpl w:val="48FAFDE6"/>
    <w:lvl w:ilvl="0" w:tplc="9CF27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5E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001CE"/>
    <w:multiLevelType w:val="multilevel"/>
    <w:tmpl w:val="0278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0267709"/>
    <w:multiLevelType w:val="hybridMultilevel"/>
    <w:tmpl w:val="1EBEAC9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DB23D9"/>
    <w:multiLevelType w:val="hybridMultilevel"/>
    <w:tmpl w:val="D0D06E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00622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B92FC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3D73AC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6D85D51"/>
    <w:multiLevelType w:val="hybridMultilevel"/>
    <w:tmpl w:val="78DE6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2326A"/>
    <w:multiLevelType w:val="hybridMultilevel"/>
    <w:tmpl w:val="8EB05DC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9892F77"/>
    <w:multiLevelType w:val="hybridMultilevel"/>
    <w:tmpl w:val="302A25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B866BB"/>
    <w:multiLevelType w:val="hybridMultilevel"/>
    <w:tmpl w:val="D3FE4B56"/>
    <w:lvl w:ilvl="0" w:tplc="04050003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6" w:hanging="360"/>
      </w:pPr>
      <w:rPr>
        <w:rFonts w:ascii="Wingdings" w:hAnsi="Wingdings" w:hint="default"/>
      </w:rPr>
    </w:lvl>
  </w:abstractNum>
  <w:abstractNum w:abstractNumId="15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963F37"/>
    <w:multiLevelType w:val="hybridMultilevel"/>
    <w:tmpl w:val="B9EC0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822D83"/>
    <w:multiLevelType w:val="multilevel"/>
    <w:tmpl w:val="09E84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2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79E7388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3AFD3425"/>
    <w:multiLevelType w:val="hybridMultilevel"/>
    <w:tmpl w:val="56FEA83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B416AA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3EFC1D82"/>
    <w:multiLevelType w:val="hybridMultilevel"/>
    <w:tmpl w:val="8D6CD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13BC1"/>
    <w:multiLevelType w:val="multilevel"/>
    <w:tmpl w:val="CBF86E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3">
    <w:nsid w:val="414525E4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1452F5D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93A60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6417BE3"/>
    <w:multiLevelType w:val="hybridMultilevel"/>
    <w:tmpl w:val="F4B0C6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265121"/>
    <w:multiLevelType w:val="hybridMultilevel"/>
    <w:tmpl w:val="1526B7D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07B76">
      <w:numFmt w:val="bullet"/>
      <w:lvlText w:val="-"/>
      <w:lvlJc w:val="left"/>
      <w:pPr>
        <w:ind w:left="1440" w:hanging="360"/>
      </w:pPr>
      <w:rPr>
        <w:rFonts w:ascii="Arial" w:eastAsia="Arial Unicode MS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95083C"/>
    <w:multiLevelType w:val="hybridMultilevel"/>
    <w:tmpl w:val="3894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DB71A5"/>
    <w:multiLevelType w:val="hybridMultilevel"/>
    <w:tmpl w:val="E1202602"/>
    <w:lvl w:ilvl="0" w:tplc="6428E08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75972"/>
    <w:multiLevelType w:val="hybridMultilevel"/>
    <w:tmpl w:val="41BE7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25F2F"/>
    <w:multiLevelType w:val="hybridMultilevel"/>
    <w:tmpl w:val="A386CD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F5733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383590B"/>
    <w:multiLevelType w:val="hybridMultilevel"/>
    <w:tmpl w:val="9EB06F7A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5">
    <w:nsid w:val="6A2E2FFD"/>
    <w:multiLevelType w:val="hybridMultilevel"/>
    <w:tmpl w:val="57AAADD6"/>
    <w:lvl w:ilvl="0" w:tplc="71E03D98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441D7B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E184D82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0EB3419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1BE4C0E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25A29E8"/>
    <w:multiLevelType w:val="hybridMultilevel"/>
    <w:tmpl w:val="CEF415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3583CDC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>
    <w:nsid w:val="742E5648"/>
    <w:multiLevelType w:val="hybridMultilevel"/>
    <w:tmpl w:val="84F053D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773034DF"/>
    <w:multiLevelType w:val="multilevel"/>
    <w:tmpl w:val="EBF6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7A71DC2"/>
    <w:multiLevelType w:val="multilevel"/>
    <w:tmpl w:val="CEF8AD6A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AA9778E"/>
    <w:multiLevelType w:val="multilevel"/>
    <w:tmpl w:val="B0EA94E4"/>
    <w:lvl w:ilvl="0">
      <w:start w:val="1"/>
      <w:numFmt w:val="decimal"/>
      <w:pStyle w:val="lnek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/>
        <w:color w:val="auto"/>
        <w:sz w:val="22"/>
        <w:szCs w:val="22"/>
      </w:rPr>
    </w:lvl>
    <w:lvl w:ilvl="1">
      <w:start w:val="1"/>
      <w:numFmt w:val="decimal"/>
      <w:pStyle w:val="Odstavec2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5"/>
  </w:num>
  <w:num w:numId="2">
    <w:abstractNumId w:val="35"/>
  </w:num>
  <w:num w:numId="3">
    <w:abstractNumId w:val="42"/>
  </w:num>
  <w:num w:numId="4">
    <w:abstractNumId w:val="34"/>
  </w:num>
  <w:num w:numId="5">
    <w:abstractNumId w:val="17"/>
  </w:num>
  <w:num w:numId="6">
    <w:abstractNumId w:val="38"/>
  </w:num>
  <w:num w:numId="7">
    <w:abstractNumId w:val="39"/>
  </w:num>
  <w:num w:numId="8">
    <w:abstractNumId w:val="32"/>
  </w:num>
  <w:num w:numId="9">
    <w:abstractNumId w:val="18"/>
  </w:num>
  <w:num w:numId="10">
    <w:abstractNumId w:val="41"/>
  </w:num>
  <w:num w:numId="11">
    <w:abstractNumId w:val="23"/>
  </w:num>
  <w:num w:numId="12">
    <w:abstractNumId w:val="43"/>
  </w:num>
  <w:num w:numId="13">
    <w:abstractNumId w:val="25"/>
  </w:num>
  <w:num w:numId="14">
    <w:abstractNumId w:val="24"/>
  </w:num>
  <w:num w:numId="15">
    <w:abstractNumId w:val="12"/>
  </w:num>
  <w:num w:numId="16">
    <w:abstractNumId w:val="2"/>
  </w:num>
  <w:num w:numId="17">
    <w:abstractNumId w:val="37"/>
  </w:num>
  <w:num w:numId="18">
    <w:abstractNumId w:val="4"/>
  </w:num>
  <w:num w:numId="19">
    <w:abstractNumId w:val="29"/>
  </w:num>
  <w:num w:numId="20">
    <w:abstractNumId w:val="36"/>
  </w:num>
  <w:num w:numId="21">
    <w:abstractNumId w:val="9"/>
  </w:num>
  <w:num w:numId="22">
    <w:abstractNumId w:val="10"/>
  </w:num>
  <w:num w:numId="23">
    <w:abstractNumId w:val="20"/>
  </w:num>
  <w:num w:numId="24">
    <w:abstractNumId w:val="8"/>
  </w:num>
  <w:num w:numId="25">
    <w:abstractNumId w:val="44"/>
  </w:num>
  <w:num w:numId="26">
    <w:abstractNumId w:val="27"/>
  </w:num>
  <w:num w:numId="27">
    <w:abstractNumId w:val="13"/>
  </w:num>
  <w:num w:numId="28">
    <w:abstractNumId w:val="15"/>
  </w:num>
  <w:num w:numId="29">
    <w:abstractNumId w:val="6"/>
  </w:num>
  <w:num w:numId="30">
    <w:abstractNumId w:val="31"/>
  </w:num>
  <w:num w:numId="31">
    <w:abstractNumId w:val="33"/>
  </w:num>
  <w:num w:numId="32">
    <w:abstractNumId w:val="3"/>
  </w:num>
  <w:num w:numId="33">
    <w:abstractNumId w:val="7"/>
  </w:num>
  <w:num w:numId="34">
    <w:abstractNumId w:val="26"/>
  </w:num>
  <w:num w:numId="35">
    <w:abstractNumId w:val="19"/>
  </w:num>
  <w:num w:numId="36">
    <w:abstractNumId w:val="5"/>
  </w:num>
  <w:num w:numId="37">
    <w:abstractNumId w:val="0"/>
  </w:num>
  <w:num w:numId="38">
    <w:abstractNumId w:val="1"/>
  </w:num>
  <w:num w:numId="39">
    <w:abstractNumId w:val="21"/>
  </w:num>
  <w:num w:numId="40">
    <w:abstractNumId w:val="16"/>
  </w:num>
  <w:num w:numId="41">
    <w:abstractNumId w:val="40"/>
  </w:num>
  <w:num w:numId="42">
    <w:abstractNumId w:val="28"/>
  </w:num>
  <w:num w:numId="43">
    <w:abstractNumId w:val="30"/>
  </w:num>
  <w:num w:numId="44">
    <w:abstractNumId w:val="11"/>
  </w:num>
  <w:num w:numId="45">
    <w:abstractNumId w:val="22"/>
  </w:num>
  <w:num w:numId="46">
    <w:abstractNumId w:val="14"/>
  </w:num>
  <w:num w:numId="47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00"/>
    <w:rsid w:val="0000204D"/>
    <w:rsid w:val="00003BD3"/>
    <w:rsid w:val="00017BD5"/>
    <w:rsid w:val="00035BE3"/>
    <w:rsid w:val="0003759D"/>
    <w:rsid w:val="0004096A"/>
    <w:rsid w:val="00040E06"/>
    <w:rsid w:val="00045A0F"/>
    <w:rsid w:val="00052B05"/>
    <w:rsid w:val="00080CFA"/>
    <w:rsid w:val="00083C3B"/>
    <w:rsid w:val="0008703D"/>
    <w:rsid w:val="000B1740"/>
    <w:rsid w:val="000B65DF"/>
    <w:rsid w:val="000C7DA1"/>
    <w:rsid w:val="000D4E71"/>
    <w:rsid w:val="000E02CF"/>
    <w:rsid w:val="000E1994"/>
    <w:rsid w:val="00105C41"/>
    <w:rsid w:val="00114443"/>
    <w:rsid w:val="00122FF4"/>
    <w:rsid w:val="00163976"/>
    <w:rsid w:val="00164F12"/>
    <w:rsid w:val="00165147"/>
    <w:rsid w:val="00165FF4"/>
    <w:rsid w:val="001737E8"/>
    <w:rsid w:val="001819D5"/>
    <w:rsid w:val="00182FA0"/>
    <w:rsid w:val="00184BA3"/>
    <w:rsid w:val="00185324"/>
    <w:rsid w:val="00187CFC"/>
    <w:rsid w:val="001B3845"/>
    <w:rsid w:val="001C4B57"/>
    <w:rsid w:val="001D1F3B"/>
    <w:rsid w:val="001D2E44"/>
    <w:rsid w:val="001D50AC"/>
    <w:rsid w:val="001E3C13"/>
    <w:rsid w:val="001F6A38"/>
    <w:rsid w:val="00201239"/>
    <w:rsid w:val="00207620"/>
    <w:rsid w:val="00213DB2"/>
    <w:rsid w:val="002145D5"/>
    <w:rsid w:val="00217A73"/>
    <w:rsid w:val="00220C16"/>
    <w:rsid w:val="00231FA0"/>
    <w:rsid w:val="002324F3"/>
    <w:rsid w:val="002416AE"/>
    <w:rsid w:val="002421A3"/>
    <w:rsid w:val="00250321"/>
    <w:rsid w:val="0025183A"/>
    <w:rsid w:val="00253994"/>
    <w:rsid w:val="00255FE9"/>
    <w:rsid w:val="0025792E"/>
    <w:rsid w:val="00261396"/>
    <w:rsid w:val="00263F5A"/>
    <w:rsid w:val="0027289A"/>
    <w:rsid w:val="002931E7"/>
    <w:rsid w:val="002B305C"/>
    <w:rsid w:val="002C0ED2"/>
    <w:rsid w:val="002D1BFA"/>
    <w:rsid w:val="002E3BF0"/>
    <w:rsid w:val="002E4530"/>
    <w:rsid w:val="002F749C"/>
    <w:rsid w:val="0031171D"/>
    <w:rsid w:val="00315414"/>
    <w:rsid w:val="00330A6D"/>
    <w:rsid w:val="00332CBA"/>
    <w:rsid w:val="003373FB"/>
    <w:rsid w:val="003423B0"/>
    <w:rsid w:val="00357563"/>
    <w:rsid w:val="00363EFE"/>
    <w:rsid w:val="00365421"/>
    <w:rsid w:val="00377604"/>
    <w:rsid w:val="0038185A"/>
    <w:rsid w:val="00394A1E"/>
    <w:rsid w:val="003A5AC8"/>
    <w:rsid w:val="003B52A5"/>
    <w:rsid w:val="003B773E"/>
    <w:rsid w:val="003C278C"/>
    <w:rsid w:val="003C493C"/>
    <w:rsid w:val="003D558E"/>
    <w:rsid w:val="00402231"/>
    <w:rsid w:val="00404A14"/>
    <w:rsid w:val="00405D54"/>
    <w:rsid w:val="00414A9D"/>
    <w:rsid w:val="00416F23"/>
    <w:rsid w:val="00443341"/>
    <w:rsid w:val="00466C74"/>
    <w:rsid w:val="004817BD"/>
    <w:rsid w:val="004819F3"/>
    <w:rsid w:val="00484C80"/>
    <w:rsid w:val="00484E63"/>
    <w:rsid w:val="00495630"/>
    <w:rsid w:val="004B498F"/>
    <w:rsid w:val="004C426D"/>
    <w:rsid w:val="004C7B9D"/>
    <w:rsid w:val="004D58B9"/>
    <w:rsid w:val="004D73D8"/>
    <w:rsid w:val="004F5247"/>
    <w:rsid w:val="00517189"/>
    <w:rsid w:val="005259A8"/>
    <w:rsid w:val="00540A65"/>
    <w:rsid w:val="00551F92"/>
    <w:rsid w:val="00553056"/>
    <w:rsid w:val="005566E3"/>
    <w:rsid w:val="00556FC8"/>
    <w:rsid w:val="00562074"/>
    <w:rsid w:val="00575F2B"/>
    <w:rsid w:val="00576C1B"/>
    <w:rsid w:val="005852EE"/>
    <w:rsid w:val="00591893"/>
    <w:rsid w:val="00596A34"/>
    <w:rsid w:val="005D1BA1"/>
    <w:rsid w:val="005F5FE2"/>
    <w:rsid w:val="006266A4"/>
    <w:rsid w:val="0063625B"/>
    <w:rsid w:val="00654C88"/>
    <w:rsid w:val="00657AA3"/>
    <w:rsid w:val="00667505"/>
    <w:rsid w:val="006702AB"/>
    <w:rsid w:val="00673ADB"/>
    <w:rsid w:val="00683B1B"/>
    <w:rsid w:val="00694CC8"/>
    <w:rsid w:val="006A1FFA"/>
    <w:rsid w:val="006A34AE"/>
    <w:rsid w:val="006C28DE"/>
    <w:rsid w:val="006C6C93"/>
    <w:rsid w:val="006D0D39"/>
    <w:rsid w:val="006D1804"/>
    <w:rsid w:val="006D4762"/>
    <w:rsid w:val="006E3A1C"/>
    <w:rsid w:val="006F0E60"/>
    <w:rsid w:val="006F48C2"/>
    <w:rsid w:val="006F71E0"/>
    <w:rsid w:val="007115E4"/>
    <w:rsid w:val="00721AB7"/>
    <w:rsid w:val="00723696"/>
    <w:rsid w:val="007236DA"/>
    <w:rsid w:val="00723D6D"/>
    <w:rsid w:val="00726D8D"/>
    <w:rsid w:val="007323C1"/>
    <w:rsid w:val="00736510"/>
    <w:rsid w:val="00741971"/>
    <w:rsid w:val="00751526"/>
    <w:rsid w:val="00755940"/>
    <w:rsid w:val="007567F6"/>
    <w:rsid w:val="00776950"/>
    <w:rsid w:val="00777A13"/>
    <w:rsid w:val="00783667"/>
    <w:rsid w:val="00783720"/>
    <w:rsid w:val="007837D9"/>
    <w:rsid w:val="00793E37"/>
    <w:rsid w:val="007A1362"/>
    <w:rsid w:val="007A4138"/>
    <w:rsid w:val="007A719B"/>
    <w:rsid w:val="007B1468"/>
    <w:rsid w:val="007B5B79"/>
    <w:rsid w:val="007B7676"/>
    <w:rsid w:val="007B7BE1"/>
    <w:rsid w:val="007C3A4E"/>
    <w:rsid w:val="007C5878"/>
    <w:rsid w:val="007D2E34"/>
    <w:rsid w:val="007F49B7"/>
    <w:rsid w:val="00804325"/>
    <w:rsid w:val="00807CFA"/>
    <w:rsid w:val="00835722"/>
    <w:rsid w:val="00861321"/>
    <w:rsid w:val="00861342"/>
    <w:rsid w:val="00862519"/>
    <w:rsid w:val="008632AA"/>
    <w:rsid w:val="0087034B"/>
    <w:rsid w:val="00875863"/>
    <w:rsid w:val="00880922"/>
    <w:rsid w:val="00886A4E"/>
    <w:rsid w:val="00897172"/>
    <w:rsid w:val="008A1C37"/>
    <w:rsid w:val="008C4CDF"/>
    <w:rsid w:val="008C751B"/>
    <w:rsid w:val="008D4745"/>
    <w:rsid w:val="008D5666"/>
    <w:rsid w:val="008D69BE"/>
    <w:rsid w:val="009000C5"/>
    <w:rsid w:val="009068E5"/>
    <w:rsid w:val="00914EC0"/>
    <w:rsid w:val="00924601"/>
    <w:rsid w:val="00926AA0"/>
    <w:rsid w:val="00940640"/>
    <w:rsid w:val="009426A7"/>
    <w:rsid w:val="009705EB"/>
    <w:rsid w:val="009722F1"/>
    <w:rsid w:val="00982757"/>
    <w:rsid w:val="00990949"/>
    <w:rsid w:val="00995ABF"/>
    <w:rsid w:val="009A09EE"/>
    <w:rsid w:val="009A4E82"/>
    <w:rsid w:val="009B0368"/>
    <w:rsid w:val="009B1FDB"/>
    <w:rsid w:val="009C3F25"/>
    <w:rsid w:val="009C762A"/>
    <w:rsid w:val="009D724B"/>
    <w:rsid w:val="00A1116E"/>
    <w:rsid w:val="00A23E35"/>
    <w:rsid w:val="00A327F6"/>
    <w:rsid w:val="00A332C1"/>
    <w:rsid w:val="00A35554"/>
    <w:rsid w:val="00A5771F"/>
    <w:rsid w:val="00A631AF"/>
    <w:rsid w:val="00A81C20"/>
    <w:rsid w:val="00A87D46"/>
    <w:rsid w:val="00A9316F"/>
    <w:rsid w:val="00A934C0"/>
    <w:rsid w:val="00AA72D0"/>
    <w:rsid w:val="00AD4D68"/>
    <w:rsid w:val="00AD5D76"/>
    <w:rsid w:val="00AE4C94"/>
    <w:rsid w:val="00AE5017"/>
    <w:rsid w:val="00B00B8F"/>
    <w:rsid w:val="00B0300F"/>
    <w:rsid w:val="00B16518"/>
    <w:rsid w:val="00B36000"/>
    <w:rsid w:val="00B3650E"/>
    <w:rsid w:val="00B46E18"/>
    <w:rsid w:val="00B51EA9"/>
    <w:rsid w:val="00B645D0"/>
    <w:rsid w:val="00B708FC"/>
    <w:rsid w:val="00BA0C13"/>
    <w:rsid w:val="00BA4866"/>
    <w:rsid w:val="00BC78CA"/>
    <w:rsid w:val="00BD58E2"/>
    <w:rsid w:val="00BE1E41"/>
    <w:rsid w:val="00BF34AC"/>
    <w:rsid w:val="00BF503E"/>
    <w:rsid w:val="00BF5338"/>
    <w:rsid w:val="00C00F91"/>
    <w:rsid w:val="00C02E82"/>
    <w:rsid w:val="00C04EDB"/>
    <w:rsid w:val="00C0575A"/>
    <w:rsid w:val="00C05A09"/>
    <w:rsid w:val="00C10736"/>
    <w:rsid w:val="00C11D9E"/>
    <w:rsid w:val="00C12FA1"/>
    <w:rsid w:val="00C14142"/>
    <w:rsid w:val="00C15FB8"/>
    <w:rsid w:val="00C34CBD"/>
    <w:rsid w:val="00C35DF2"/>
    <w:rsid w:val="00C52294"/>
    <w:rsid w:val="00C56D56"/>
    <w:rsid w:val="00C654D7"/>
    <w:rsid w:val="00C77D0C"/>
    <w:rsid w:val="00C864B1"/>
    <w:rsid w:val="00C91B81"/>
    <w:rsid w:val="00C91B93"/>
    <w:rsid w:val="00C950B3"/>
    <w:rsid w:val="00CB7CF7"/>
    <w:rsid w:val="00CC26E2"/>
    <w:rsid w:val="00CC3128"/>
    <w:rsid w:val="00CC655E"/>
    <w:rsid w:val="00CE6150"/>
    <w:rsid w:val="00CF6ABE"/>
    <w:rsid w:val="00D13A5E"/>
    <w:rsid w:val="00D16473"/>
    <w:rsid w:val="00D21197"/>
    <w:rsid w:val="00D22DDA"/>
    <w:rsid w:val="00D41768"/>
    <w:rsid w:val="00D46704"/>
    <w:rsid w:val="00D52348"/>
    <w:rsid w:val="00D548B5"/>
    <w:rsid w:val="00D77F11"/>
    <w:rsid w:val="00D80D29"/>
    <w:rsid w:val="00D80EA0"/>
    <w:rsid w:val="00D87634"/>
    <w:rsid w:val="00D95DEC"/>
    <w:rsid w:val="00D97E3E"/>
    <w:rsid w:val="00DA7DD6"/>
    <w:rsid w:val="00DB0103"/>
    <w:rsid w:val="00DC452F"/>
    <w:rsid w:val="00DC759D"/>
    <w:rsid w:val="00DD01C2"/>
    <w:rsid w:val="00DD5777"/>
    <w:rsid w:val="00DE4D15"/>
    <w:rsid w:val="00DE64D9"/>
    <w:rsid w:val="00E02792"/>
    <w:rsid w:val="00E163A1"/>
    <w:rsid w:val="00E35993"/>
    <w:rsid w:val="00E4311B"/>
    <w:rsid w:val="00E44033"/>
    <w:rsid w:val="00E4450A"/>
    <w:rsid w:val="00E475E7"/>
    <w:rsid w:val="00E51004"/>
    <w:rsid w:val="00E57B2D"/>
    <w:rsid w:val="00E64E97"/>
    <w:rsid w:val="00E84300"/>
    <w:rsid w:val="00E90296"/>
    <w:rsid w:val="00E908A0"/>
    <w:rsid w:val="00E92354"/>
    <w:rsid w:val="00E95CA7"/>
    <w:rsid w:val="00ED44F2"/>
    <w:rsid w:val="00ED5580"/>
    <w:rsid w:val="00EE2C53"/>
    <w:rsid w:val="00F11E65"/>
    <w:rsid w:val="00F165EE"/>
    <w:rsid w:val="00F26147"/>
    <w:rsid w:val="00F26BE5"/>
    <w:rsid w:val="00F3111B"/>
    <w:rsid w:val="00F3213F"/>
    <w:rsid w:val="00F34189"/>
    <w:rsid w:val="00F35664"/>
    <w:rsid w:val="00F644F0"/>
    <w:rsid w:val="00F7365D"/>
    <w:rsid w:val="00F74AA0"/>
    <w:rsid w:val="00F93379"/>
    <w:rsid w:val="00FA27B2"/>
    <w:rsid w:val="00FA68F1"/>
    <w:rsid w:val="00FB13C2"/>
    <w:rsid w:val="00FB42E9"/>
    <w:rsid w:val="00FB51A8"/>
    <w:rsid w:val="00FB6622"/>
    <w:rsid w:val="00FC6E5E"/>
    <w:rsid w:val="00FE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745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745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843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E4530"/>
    <w:pPr>
      <w:keepNext/>
      <w:pBdr>
        <w:bottom w:val="single" w:sz="12" w:space="1" w:color="auto"/>
      </w:pBdr>
      <w:tabs>
        <w:tab w:val="num" w:pos="860"/>
      </w:tabs>
      <w:overflowPunct w:val="0"/>
      <w:autoSpaceDE w:val="0"/>
      <w:autoSpaceDN w:val="0"/>
      <w:adjustRightInd w:val="0"/>
      <w:spacing w:before="300" w:line="240" w:lineRule="auto"/>
      <w:ind w:left="860" w:hanging="576"/>
      <w:textAlignment w:val="baseline"/>
      <w:outlineLvl w:val="1"/>
    </w:pPr>
    <w:rPr>
      <w:rFonts w:ascii="Arial" w:eastAsia="Arial Unicode MS" w:hAnsi="Arial" w:cs="Arial"/>
      <w:b/>
      <w:bCs/>
      <w:smallCaps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843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2E45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2E4530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2E4530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E4530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2416A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E4530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430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8430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E84300"/>
    <w:rPr>
      <w:szCs w:val="20"/>
    </w:rPr>
  </w:style>
  <w:style w:type="character" w:customStyle="1" w:styleId="ZhlavChar">
    <w:name w:val="Záhlaví Char"/>
    <w:aliases w:val="h Char,hd Char"/>
    <w:basedOn w:val="Standardnpsmoodstavce"/>
    <w:link w:val="Zhlav"/>
    <w:uiPriority w:val="99"/>
    <w:locked/>
    <w:rsid w:val="00E84300"/>
    <w:rPr>
      <w:szCs w:val="24"/>
    </w:rPr>
  </w:style>
  <w:style w:type="paragraph" w:styleId="Zhlav">
    <w:name w:val="header"/>
    <w:aliases w:val="h,hd"/>
    <w:basedOn w:val="Normln"/>
    <w:link w:val="ZhlavChar"/>
    <w:uiPriority w:val="99"/>
    <w:unhideWhenUsed/>
    <w:rsid w:val="00E8430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ZhlavChar1">
    <w:name w:val="Záhlaví Char1"/>
    <w:aliases w:val="h Char1,hd Char1"/>
    <w:basedOn w:val="Standardnpsmoodstavce"/>
    <w:uiPriority w:val="99"/>
    <w:semiHidden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300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E84300"/>
    <w:pPr>
      <w:spacing w:after="0" w:line="240" w:lineRule="auto"/>
      <w:jc w:val="center"/>
    </w:pPr>
    <w:rPr>
      <w:rFonts w:ascii="Tahoma" w:hAnsi="Tahoma" w:cs="Tahoma"/>
      <w:b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E84300"/>
    <w:rPr>
      <w:rFonts w:ascii="Tahoma" w:eastAsia="Times New Roman" w:hAnsi="Tahoma" w:cs="Tahoma"/>
      <w:b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E84300"/>
    <w:pPr>
      <w:spacing w:line="240" w:lineRule="auto"/>
      <w:jc w:val="left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430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84300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84300"/>
    <w:pPr>
      <w:ind w:left="283"/>
    </w:pPr>
  </w:style>
  <w:style w:type="paragraph" w:styleId="Zkladntextodsazen3">
    <w:name w:val="Body Text Indent 3"/>
    <w:basedOn w:val="Normln"/>
    <w:link w:val="Zkladntextodsazen3Char"/>
    <w:uiPriority w:val="99"/>
    <w:unhideWhenUsed/>
    <w:rsid w:val="00E8430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430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E843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430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00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84300"/>
    <w:rPr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84300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lnek">
    <w:name w:val="Článek"/>
    <w:basedOn w:val="Nadpis1"/>
    <w:rsid w:val="00E84300"/>
    <w:pPr>
      <w:numPr>
        <w:numId w:val="1"/>
      </w:numPr>
      <w:spacing w:after="120"/>
      <w:jc w:val="center"/>
    </w:pPr>
    <w:rPr>
      <w:rFonts w:ascii="Times New Roman" w:hAnsi="Times New Roman"/>
      <w:sz w:val="20"/>
    </w:rPr>
  </w:style>
  <w:style w:type="character" w:customStyle="1" w:styleId="Odstavec2Char">
    <w:name w:val="Odstavec 2 Char"/>
    <w:basedOn w:val="Standardnpsmoodstavce"/>
    <w:link w:val="Odstavec2"/>
    <w:locked/>
    <w:rsid w:val="00E84300"/>
    <w:rPr>
      <w:szCs w:val="24"/>
    </w:rPr>
  </w:style>
  <w:style w:type="paragraph" w:customStyle="1" w:styleId="Odstavec2">
    <w:name w:val="Odstavec 2"/>
    <w:basedOn w:val="Normln"/>
    <w:link w:val="Odstavec2Char"/>
    <w:rsid w:val="00E84300"/>
    <w:pPr>
      <w:numPr>
        <w:ilvl w:val="1"/>
        <w:numId w:val="1"/>
      </w:numPr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ACNormlnChar">
    <w:name w:val="AC Normální Char"/>
    <w:link w:val="ACNormln"/>
    <w:locked/>
    <w:rsid w:val="00E84300"/>
  </w:style>
  <w:style w:type="paragraph" w:customStyle="1" w:styleId="ACNormln">
    <w:name w:val="AC Normální"/>
    <w:basedOn w:val="Normln"/>
    <w:link w:val="ACNormlnChar"/>
    <w:rsid w:val="00E84300"/>
    <w:pPr>
      <w:spacing w:before="12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84300"/>
    <w:pPr>
      <w:spacing w:after="0" w:line="240" w:lineRule="auto"/>
      <w:ind w:left="426" w:hanging="426"/>
      <w:jc w:val="left"/>
    </w:pPr>
    <w:rPr>
      <w:rFonts w:ascii="Tahoma" w:hAnsi="Tahoma" w:cs="Tahoma"/>
      <w:szCs w:val="20"/>
    </w:rPr>
  </w:style>
  <w:style w:type="character" w:customStyle="1" w:styleId="platne1">
    <w:name w:val="platne1"/>
    <w:basedOn w:val="Standardnpsmoodstavce"/>
    <w:rsid w:val="00E84300"/>
  </w:style>
  <w:style w:type="table" w:styleId="Mkatabulky">
    <w:name w:val="Table Grid"/>
    <w:basedOn w:val="Normlntabulka"/>
    <w:uiPriority w:val="59"/>
    <w:rsid w:val="00E8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ncel">
    <w:name w:val="kancelář"/>
    <w:basedOn w:val="Normln"/>
    <w:rsid w:val="0038185A"/>
    <w:pPr>
      <w:spacing w:after="0" w:line="240" w:lineRule="auto"/>
      <w:ind w:left="227" w:hanging="227"/>
    </w:pPr>
    <w:rPr>
      <w:sz w:val="24"/>
      <w:szCs w:val="20"/>
    </w:rPr>
  </w:style>
  <w:style w:type="character" w:styleId="Hypertextovodkaz">
    <w:name w:val="Hyperlink"/>
    <w:basedOn w:val="Standardnpsmoodstavce"/>
    <w:uiPriority w:val="99"/>
    <w:unhideWhenUsed/>
    <w:rsid w:val="00D13A5E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3A5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3A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D13A5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10736"/>
    <w:rPr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2416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2E4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2E4530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E4530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4530"/>
    <w:rPr>
      <w:rFonts w:ascii="Arial" w:eastAsia="Arial Unicode MS" w:hAnsi="Arial" w:cs="Arial"/>
      <w:b/>
      <w:bCs/>
      <w:smallCap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2E4530"/>
    <w:rPr>
      <w:rFonts w:ascii="Arial" w:eastAsia="Times New Roman" w:hAnsi="Arial" w:cs="Arial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E4530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E453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E4530"/>
    <w:rPr>
      <w:rFonts w:ascii="Arial" w:eastAsia="Times New Roman" w:hAnsi="Arial" w:cs="Arial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E4530"/>
  </w:style>
  <w:style w:type="character" w:styleId="slostrnky">
    <w:name w:val="page number"/>
    <w:basedOn w:val="Standardnpsmoodstavce"/>
    <w:uiPriority w:val="99"/>
    <w:rsid w:val="002E4530"/>
    <w:rPr>
      <w:rFonts w:cs="Times New Roman"/>
    </w:rPr>
  </w:style>
  <w:style w:type="paragraph" w:customStyle="1" w:styleId="Podmnky">
    <w:name w:val="Podmínky"/>
    <w:basedOn w:val="Normln"/>
    <w:uiPriority w:val="99"/>
    <w:rsid w:val="002E4530"/>
    <w:pPr>
      <w:numPr>
        <w:numId w:val="28"/>
      </w:numPr>
      <w:spacing w:line="240" w:lineRule="auto"/>
      <w:jc w:val="left"/>
    </w:pPr>
    <w:rPr>
      <w:rFonts w:ascii="Arial" w:hAnsi="Arial"/>
      <w:szCs w:val="20"/>
    </w:rPr>
  </w:style>
  <w:style w:type="paragraph" w:customStyle="1" w:styleId="Default">
    <w:name w:val="Default"/>
    <w:rsid w:val="002E45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2E4530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1116E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116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C426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customStyle="1" w:styleId="gps-simple">
    <w:name w:val="gps-simple"/>
    <w:basedOn w:val="Standardnpsmoodstavce"/>
    <w:rsid w:val="00741971"/>
  </w:style>
  <w:style w:type="numbering" w:customStyle="1" w:styleId="Bezseznamu2">
    <w:name w:val="Bez seznamu2"/>
    <w:next w:val="Bezseznamu"/>
    <w:uiPriority w:val="99"/>
    <w:semiHidden/>
    <w:unhideWhenUsed/>
    <w:rsid w:val="00C15FB8"/>
  </w:style>
  <w:style w:type="table" w:customStyle="1" w:styleId="Mkatabulky2">
    <w:name w:val="Mřížka tabulky2"/>
    <w:basedOn w:val="Normlntabulka"/>
    <w:next w:val="Mkatabulky"/>
    <w:uiPriority w:val="59"/>
    <w:rsid w:val="00C15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HbHp1Tm8WraY7fzPuO8hCAZAZRE=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ma9IfsYeYnheGLDFskXK2bFWado=</DigestValue>
    </Reference>
  </SignedInfo>
  <SignatureValue>W1rp41DVq9Z+gQdwjiJOmXGoEv3Qh3zzMj3j95YqKExTXscmXcU9QlE7xNxNG65JUYWqNxMCAJd/
u3hyTL01pYMvmuHn3FNYQNn5G0TMl0ZHOkD2RES2+XgDRLtFbMmnyQ15euGSE6QZNbgq9snplQAU
S1khI3TAArgyVkq80LDNk+ftWdSFs/pDCtEFSx6l0NXj+xJxvekRAighb4niUAyzgxug6ey/YdFS
FsEfg/Wy2RidXvElGNK7ChmbzR+meKyoZVbr4lVKGA9ScxnAZe2V/NNarIbk16JGAGhjiclXuUKS
W9oKt4tFZFCAgxhONlBjqw5aXUJi2Zm1Htkb4Q==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urO10e628prLItzSzszlPha+YCM=</DigestValue>
      </Reference>
      <Reference URI="/word/settings.xml?ContentType=application/vnd.openxmlformats-officedocument.wordprocessingml.settings+xml">
        <DigestMethod Algorithm="http://www.w3.org/2000/09/xmldsig#sha1"/>
        <DigestValue>D0qZeREKL5794bD/TyGL9dKHwaI=</DigestValue>
      </Reference>
      <Reference URI="/word/styles.xml?ContentType=application/vnd.openxmlformats-officedocument.wordprocessingml.styles+xml">
        <DigestMethod Algorithm="http://www.w3.org/2000/09/xmldsig#sha1"/>
        <DigestValue>3cLMhZUULO4bbJN+Nk3me52ZHM0=</DigestValue>
      </Reference>
      <Reference URI="/word/numbering.xml?ContentType=application/vnd.openxmlformats-officedocument.wordprocessingml.numbering+xml">
        <DigestMethod Algorithm="http://www.w3.org/2000/09/xmldsig#sha1"/>
        <DigestValue>U+EwGdCnpsaUlm0Rqr9++k8B5Rk=</DigestValue>
      </Reference>
      <Reference URI="/word/fontTable.xml?ContentType=application/vnd.openxmlformats-officedocument.wordprocessingml.fontTable+xml">
        <DigestMethod Algorithm="http://www.w3.org/2000/09/xmldsig#sha1"/>
        <DigestValue>dLKLh5re5Px+7EWrt8DTr/ohOvE=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VcPC5OHPjI8pDT99bHkFiSMcUp4=</DigestValue>
      </Reference>
      <Reference URI="/word/header1.xml?ContentType=application/vnd.openxmlformats-officedocument.wordprocessingml.header+xml">
        <DigestMethod Algorithm="http://www.w3.org/2000/09/xmldsig#sha1"/>
        <DigestValue>zY+lcxkoM8hq++X7+S9q79YlWUs=</DigestValue>
      </Reference>
      <Reference URI="/word/document.xml?ContentType=application/vnd.openxmlformats-officedocument.wordprocessingml.document.main+xml">
        <DigestMethod Algorithm="http://www.w3.org/2000/09/xmldsig#sha1"/>
        <DigestValue>DYgfdsBfIIv1wTtwOsIp3yMlcRk=</DigestValue>
      </Reference>
      <Reference URI="/word/stylesWithEffects.xml?ContentType=application/vnd.ms-word.stylesWithEffects+xml">
        <DigestMethod Algorithm="http://www.w3.org/2000/09/xmldsig#sha1"/>
        <DigestValue>eiCJAVI5/UtyDLxh0oUUxxnlVZI=</DigestValue>
      </Reference>
      <Reference URI="/word/footnotes.xml?ContentType=application/vnd.openxmlformats-officedocument.wordprocessingml.footnotes+xml">
        <DigestMethod Algorithm="http://www.w3.org/2000/09/xmldsig#sha1"/>
        <DigestValue>hJ/RAfhQ7leXqjxe8neF8x1dDDs=</DigestValue>
      </Reference>
      <Reference URI="/word/endnotes.xml?ContentType=application/vnd.openxmlformats-officedocument.wordprocessingml.endnotes+xml">
        <DigestMethod Algorithm="http://www.w3.org/2000/09/xmldsig#sha1"/>
        <DigestValue>elIvR1dpmlgQsLdy8zh8yCZCbyA=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2016-03-23T16:16:39Z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2016-03-23T16:16:39Z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63FF6-11D4-40A8-AEE7-B454A18B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30</Pages>
  <Words>9950</Words>
  <Characters>58711</Characters>
  <Application>Microsoft Office Word</Application>
  <DocSecurity>0</DocSecurity>
  <Lines>489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Drábková Jitka Mgr.</dc:creator>
  <cp:lastModifiedBy>Mesarčová Veronika Mgr. (MPSV)</cp:lastModifiedBy>
  <cp:revision>21</cp:revision>
  <cp:lastPrinted>2016-03-23T15:58:00Z</cp:lastPrinted>
  <dcterms:created xsi:type="dcterms:W3CDTF">2016-03-10T09:27:00Z</dcterms:created>
  <dcterms:modified xsi:type="dcterms:W3CDTF">2016-03-23T15:58:00Z</dcterms:modified>
</cp:coreProperties>
</file>